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132724">
      <w:pPr>
        <w:wordWrap w:val="0"/>
        <w:ind w:right="474" w:rightChars="150" w:firstLine="5056" w:firstLineChars="1600"/>
        <w:rPr>
          <w:rFonts w:ascii="宋体" w:cs="Times New Roman"/>
          <w:b/>
          <w:bCs/>
          <w:color w:val="000000" w:themeColor="text1"/>
          <w:sz w:val="44"/>
          <w:szCs w:val="44"/>
          <w14:textFill>
            <w14:solidFill>
              <w14:schemeClr w14:val="tx1"/>
            </w14:solidFill>
          </w14:textFill>
        </w:rPr>
      </w:pPr>
      <w:r>
        <w:rPr>
          <w:rFonts w:hint="eastAsia" w:cs="Arial Unicode MS"/>
          <w:b/>
          <w:bCs/>
          <w:color w:val="000000" w:themeColor="text1"/>
          <w:kern w:val="0"/>
          <w:szCs w:val="32"/>
          <w:lang w:bidi="ar"/>
          <w14:textFill>
            <w14:solidFill>
              <w14:schemeClr w14:val="tx1"/>
            </w14:solidFill>
          </w14:textFill>
        </w:rPr>
        <w:t>报告编码：</w:t>
      </w:r>
    </w:p>
    <w:p w14:paraId="22310941">
      <w:pPr>
        <w:ind w:right="474" w:rightChars="150" w:firstLine="2492" w:firstLineChars="700"/>
        <w:rPr>
          <w:rFonts w:ascii="方正小标宋_GBK" w:hAnsi="方正小标宋_GBK" w:eastAsia="方正小标宋_GBK" w:cs="方正小标宋_GBK"/>
          <w:b/>
          <w:bCs/>
          <w:color w:val="000000" w:themeColor="text1"/>
          <w:sz w:val="36"/>
          <w:szCs w:val="36"/>
          <w14:textFill>
            <w14:solidFill>
              <w14:schemeClr w14:val="tx1"/>
            </w14:solidFill>
          </w14:textFill>
        </w:rPr>
      </w:pPr>
    </w:p>
    <w:p w14:paraId="7858075C">
      <w:pPr>
        <w:ind w:right="474" w:rightChars="150" w:firstLine="0" w:firstLineChars="0"/>
        <w:rPr>
          <w:rFonts w:ascii="方正小标宋_GBK" w:hAnsi="方正小标宋_GBK" w:eastAsia="方正小标宋_GBK" w:cs="方正小标宋_GBK"/>
          <w:b/>
          <w:bCs/>
          <w:color w:val="000000" w:themeColor="text1"/>
          <w:sz w:val="36"/>
          <w:szCs w:val="36"/>
          <w14:textFill>
            <w14:solidFill>
              <w14:schemeClr w14:val="tx1"/>
            </w14:solidFill>
          </w14:textFill>
        </w:rPr>
      </w:pPr>
    </w:p>
    <w:p w14:paraId="4BB35151">
      <w:pPr>
        <w:ind w:right="474" w:rightChars="150" w:firstLine="2492" w:firstLineChars="700"/>
        <w:rPr>
          <w:rFonts w:ascii="方正小标宋_GBK" w:hAnsi="方正小标宋_GBK" w:eastAsia="方正小标宋_GBK" w:cs="方正小标宋_GBK"/>
          <w:b/>
          <w:bCs/>
          <w:color w:val="000000" w:themeColor="text1"/>
          <w:sz w:val="36"/>
          <w:szCs w:val="36"/>
          <w14:textFill>
            <w14:solidFill>
              <w14:schemeClr w14:val="tx1"/>
            </w14:solidFill>
          </w14:textFill>
        </w:rPr>
      </w:pPr>
      <w:r>
        <w:rPr>
          <w:rFonts w:hint="eastAsia" w:ascii="方正小标宋_GBK" w:hAnsi="方正小标宋_GBK" w:eastAsia="方正小标宋_GBK" w:cs="方正小标宋_GBK"/>
          <w:b/>
          <w:bCs/>
          <w:color w:val="000000" w:themeColor="text1"/>
          <w:sz w:val="36"/>
          <w:szCs w:val="36"/>
          <w14:textFill>
            <w14:solidFill>
              <w14:schemeClr w14:val="tx1"/>
            </w14:solidFill>
          </w14:textFill>
        </w:rPr>
        <w:t>天门市预算绩效评价报告</w:t>
      </w:r>
    </w:p>
    <w:p w14:paraId="79D7FE40">
      <w:pPr>
        <w:ind w:right="474" w:rightChars="150" w:firstLine="634"/>
        <w:jc w:val="center"/>
        <w:rPr>
          <w:rFonts w:ascii="楷体" w:hAnsi="楷体" w:eastAsia="楷体" w:cs="楷体"/>
          <w:b/>
          <w:bCs/>
          <w:szCs w:val="32"/>
        </w:rPr>
      </w:pPr>
      <w:r>
        <w:rPr>
          <w:rFonts w:hint="eastAsia" w:ascii="楷体" w:hAnsi="楷体" w:eastAsia="楷体" w:cs="楷体"/>
          <w:b/>
          <w:bCs/>
          <w:szCs w:val="32"/>
        </w:rPr>
        <w:t>（专业版）</w:t>
      </w:r>
    </w:p>
    <w:p w14:paraId="4BB918DC">
      <w:pPr>
        <w:ind w:right="474" w:rightChars="150" w:firstLine="594"/>
        <w:jc w:val="center"/>
        <w:rPr>
          <w:b/>
          <w:bCs/>
          <w:color w:val="FF0000"/>
          <w:sz w:val="30"/>
          <w:szCs w:val="30"/>
        </w:rPr>
      </w:pPr>
      <w:r>
        <w:rPr>
          <w:rFonts w:hint="eastAsia"/>
          <w:b/>
          <w:bCs/>
          <w:sz w:val="30"/>
          <w:szCs w:val="30"/>
        </w:rPr>
        <w:t>鄂金绩评报字［2022］056号</w:t>
      </w:r>
    </w:p>
    <w:p w14:paraId="25C702C8">
      <w:pPr>
        <w:ind w:right="474" w:rightChars="150" w:firstLine="552"/>
        <w:jc w:val="center"/>
        <w:rPr>
          <w:sz w:val="28"/>
          <w:szCs w:val="28"/>
        </w:rPr>
      </w:pPr>
    </w:p>
    <w:p w14:paraId="67A8E61E">
      <w:pPr>
        <w:ind w:right="474" w:rightChars="150" w:firstLine="552"/>
        <w:jc w:val="center"/>
        <w:rPr>
          <w:sz w:val="28"/>
          <w:szCs w:val="28"/>
        </w:rPr>
      </w:pPr>
    </w:p>
    <w:p w14:paraId="51644B12">
      <w:pPr>
        <w:ind w:left="1586" w:right="474" w:rightChars="150" w:hanging="1580" w:hangingChars="500"/>
        <w:rPr>
          <w:rFonts w:ascii="宋体" w:hAnsi="宋体" w:cs="宋体"/>
          <w:b/>
          <w:bCs/>
          <w:szCs w:val="32"/>
          <w:u w:val="single"/>
        </w:rPr>
      </w:pPr>
      <w:r>
        <w:rPr>
          <w:rFonts w:hint="eastAsia" w:ascii="宋体" w:hAnsi="宋体" w:cs="宋体"/>
          <w:b/>
          <w:bCs/>
          <w:szCs w:val="32"/>
        </w:rPr>
        <w:t>项目名称：</w:t>
      </w:r>
      <w:r>
        <w:rPr>
          <w:rFonts w:hint="eastAsia" w:ascii="宋体" w:hAnsi="宋体" w:cs="宋体"/>
          <w:b/>
          <w:bCs/>
          <w:szCs w:val="32"/>
          <w:u w:val="single"/>
        </w:rPr>
        <w:t xml:space="preserve"> 省级林业生态文明建设湿地保护与恢复项目                         </w:t>
      </w:r>
    </w:p>
    <w:p w14:paraId="27AC07C3">
      <w:pPr>
        <w:ind w:right="474" w:rightChars="150" w:firstLine="0" w:firstLineChars="0"/>
        <w:rPr>
          <w:rFonts w:ascii="宋体" w:cs="Times New Roman"/>
          <w:b/>
          <w:bCs/>
          <w:szCs w:val="32"/>
        </w:rPr>
      </w:pPr>
      <w:r>
        <w:rPr>
          <w:rFonts w:hint="eastAsia" w:ascii="宋体" w:hAnsi="宋体" w:cs="宋体"/>
          <w:b/>
          <w:bCs/>
          <w:szCs w:val="32"/>
        </w:rPr>
        <w:t>预算单位：</w:t>
      </w:r>
      <w:r>
        <w:rPr>
          <w:rFonts w:hint="eastAsia" w:ascii="宋体" w:hAnsi="宋体" w:cs="宋体"/>
          <w:b/>
          <w:bCs/>
          <w:szCs w:val="32"/>
          <w:u w:val="single"/>
        </w:rPr>
        <w:t xml:space="preserve">    湖北天门张家湖国家湿地公园管理局                                        </w:t>
      </w:r>
    </w:p>
    <w:p w14:paraId="212BD31F">
      <w:pPr>
        <w:ind w:right="474" w:rightChars="150" w:firstLine="0" w:firstLineChars="0"/>
        <w:rPr>
          <w:rFonts w:ascii="宋体" w:hAnsi="宋体" w:cs="宋体"/>
          <w:b/>
          <w:bCs/>
          <w:szCs w:val="32"/>
          <w:u w:val="single"/>
        </w:rPr>
      </w:pPr>
      <w:r>
        <w:rPr>
          <w:rFonts w:hint="eastAsia" w:ascii="宋体" w:hAnsi="宋体" w:cs="宋体"/>
          <w:b/>
          <w:bCs/>
          <w:szCs w:val="32"/>
        </w:rPr>
        <w:t>主管部门：</w:t>
      </w:r>
      <w:r>
        <w:rPr>
          <w:rFonts w:hint="eastAsia" w:ascii="宋体" w:hAnsi="宋体" w:cs="宋体"/>
          <w:b/>
          <w:bCs/>
          <w:szCs w:val="32"/>
          <w:u w:val="single"/>
        </w:rPr>
        <w:t xml:space="preserve">           天门市林业局                           </w:t>
      </w:r>
    </w:p>
    <w:p w14:paraId="12B88508">
      <w:pPr>
        <w:ind w:right="474" w:rightChars="150" w:firstLine="0" w:firstLineChars="0"/>
        <w:rPr>
          <w:rFonts w:ascii="宋体" w:cs="Times New Roman"/>
          <w:b/>
          <w:bCs/>
          <w:szCs w:val="32"/>
          <w:u w:val="single"/>
        </w:rPr>
      </w:pPr>
      <w:r>
        <w:rPr>
          <w:rFonts w:hint="eastAsia" w:ascii="宋体" w:hAnsi="宋体" w:cs="宋体"/>
          <w:b/>
          <w:bCs/>
          <w:szCs w:val="32"/>
        </w:rPr>
        <w:t>预算年度：</w:t>
      </w:r>
      <w:r>
        <w:rPr>
          <w:rFonts w:hint="eastAsia" w:ascii="宋体" w:hAnsi="宋体" w:cs="宋体"/>
          <w:b/>
          <w:bCs/>
          <w:szCs w:val="32"/>
          <w:u w:val="single"/>
        </w:rPr>
        <w:t xml:space="preserve">             202</w:t>
      </w:r>
      <w:r>
        <w:rPr>
          <w:rFonts w:ascii="宋体" w:hAnsi="宋体" w:cs="宋体"/>
          <w:b/>
          <w:bCs/>
          <w:szCs w:val="32"/>
          <w:u w:val="single"/>
        </w:rPr>
        <w:t>1</w:t>
      </w:r>
      <w:r>
        <w:rPr>
          <w:rFonts w:hint="eastAsia" w:ascii="宋体" w:hAnsi="宋体" w:cs="宋体"/>
          <w:b/>
          <w:bCs/>
          <w:szCs w:val="32"/>
          <w:u w:val="single"/>
        </w:rPr>
        <w:t xml:space="preserve">年度                                                                         </w:t>
      </w:r>
    </w:p>
    <w:p w14:paraId="358BE89D">
      <w:pPr>
        <w:ind w:right="474" w:rightChars="150" w:firstLine="0" w:firstLineChars="0"/>
        <w:rPr>
          <w:rFonts w:ascii="宋体" w:hAnsi="宋体" w:cs="宋体"/>
          <w:b/>
          <w:bCs/>
          <w:szCs w:val="32"/>
        </w:rPr>
      </w:pPr>
      <w:r>
        <w:rPr>
          <w:rFonts w:hint="eastAsia" w:ascii="宋体" w:hAnsi="宋体" w:cs="宋体"/>
          <w:b/>
          <w:bCs/>
          <w:szCs w:val="32"/>
        </w:rPr>
        <w:t>评价类型：     项目</w:t>
      </w:r>
      <w:r>
        <w:rPr>
          <w:rFonts w:cs="宋体"/>
          <w:b/>
          <w:bCs/>
          <w:sz w:val="36"/>
          <w:szCs w:val="36"/>
        </w:rPr>
        <w:fldChar w:fldCharType="begin"/>
      </w:r>
      <w:r>
        <w:rPr>
          <w:rFonts w:cs="宋体"/>
          <w:b/>
          <w:bCs/>
          <w:sz w:val="36"/>
          <w:szCs w:val="36"/>
        </w:rPr>
        <w:instrText xml:space="preserve"> </w:instrText>
      </w:r>
      <w:r>
        <w:rPr>
          <w:rFonts w:hint="eastAsia" w:cs="宋体"/>
          <w:b/>
          <w:bCs/>
          <w:sz w:val="36"/>
          <w:szCs w:val="36"/>
        </w:rPr>
        <w:instrText xml:space="preserve">eq \o\ac(</w:instrText>
      </w:r>
      <w:r>
        <w:rPr>
          <w:rFonts w:hint="eastAsia" w:cs="宋体"/>
          <w:b/>
          <w:bCs/>
          <w:position w:val="-4"/>
          <w:sz w:val="36"/>
          <w:szCs w:val="36"/>
        </w:rPr>
        <w:instrText xml:space="preserve">□</w:instrText>
      </w:r>
      <w:r>
        <w:rPr>
          <w:rFonts w:hint="eastAsia" w:cs="宋体"/>
          <w:b/>
          <w:bCs/>
          <w:sz w:val="36"/>
          <w:szCs w:val="36"/>
        </w:rPr>
        <w:instrText xml:space="preserve">,√)</w:instrText>
      </w:r>
      <w:r>
        <w:rPr>
          <w:rFonts w:cs="宋体"/>
          <w:b/>
          <w:bCs/>
          <w:sz w:val="36"/>
          <w:szCs w:val="36"/>
        </w:rPr>
        <w:fldChar w:fldCharType="end"/>
      </w:r>
      <w:r>
        <w:rPr>
          <w:rFonts w:hint="eastAsia" w:ascii="宋体" w:hAnsi="宋体" w:cs="宋体"/>
          <w:b/>
          <w:bCs/>
          <w:szCs w:val="32"/>
        </w:rPr>
        <w:t xml:space="preserve"> </w:t>
      </w:r>
      <w:r>
        <w:rPr>
          <w:rFonts w:ascii="宋体" w:hAnsi="宋体" w:cs="宋体"/>
          <w:b/>
          <w:bCs/>
          <w:szCs w:val="32"/>
        </w:rPr>
        <w:t xml:space="preserve"> </w:t>
      </w:r>
      <w:r>
        <w:rPr>
          <w:rFonts w:hint="eastAsia" w:ascii="宋体" w:hAnsi="宋体" w:cs="宋体"/>
          <w:b/>
          <w:bCs/>
          <w:szCs w:val="32"/>
        </w:rPr>
        <w:t>政策</w:t>
      </w:r>
      <w:r>
        <w:rPr>
          <w:rFonts w:ascii="宋体" w:hAnsi="宋体" w:cs="宋体"/>
          <w:b/>
          <w:bCs/>
          <w:szCs w:val="32"/>
        </w:rPr>
        <w:t xml:space="preserve">□ </w:t>
      </w:r>
      <w:r>
        <w:rPr>
          <w:rFonts w:hint="eastAsia" w:ascii="宋体" w:hAnsi="宋体" w:cs="宋体"/>
          <w:b/>
          <w:bCs/>
          <w:szCs w:val="32"/>
        </w:rPr>
        <w:t>部门整体</w:t>
      </w:r>
      <w:r>
        <w:rPr>
          <w:rFonts w:ascii="宋体" w:hAnsi="宋体" w:cs="宋体"/>
          <w:b/>
          <w:bCs/>
          <w:szCs w:val="32"/>
        </w:rPr>
        <w:t>□</w:t>
      </w:r>
    </w:p>
    <w:p w14:paraId="6953B9C6">
      <w:pPr>
        <w:ind w:right="474" w:rightChars="150" w:firstLine="634"/>
        <w:rPr>
          <w:rFonts w:ascii="宋体" w:hAnsi="宋体" w:cs="宋体"/>
          <w:b/>
          <w:bCs/>
          <w:szCs w:val="32"/>
        </w:rPr>
      </w:pPr>
    </w:p>
    <w:p w14:paraId="75425C60">
      <w:pPr>
        <w:ind w:right="474" w:rightChars="150" w:firstLine="0" w:firstLineChars="0"/>
        <w:rPr>
          <w:rFonts w:ascii="宋体" w:hAnsi="宋体" w:cs="宋体"/>
          <w:b/>
          <w:bCs/>
          <w:szCs w:val="32"/>
          <w:u w:val="single"/>
        </w:rPr>
      </w:pPr>
      <w:r>
        <w:rPr>
          <w:rFonts w:hint="eastAsia" w:ascii="宋体" w:hAnsi="宋体" w:cs="宋体"/>
          <w:b/>
          <w:bCs/>
          <w:szCs w:val="32"/>
        </w:rPr>
        <w:t>评价部门：</w:t>
      </w:r>
      <w:r>
        <w:rPr>
          <w:rFonts w:hint="eastAsia" w:ascii="宋体" w:hAnsi="宋体" w:cs="宋体"/>
          <w:b/>
          <w:bCs/>
          <w:szCs w:val="32"/>
          <w:u w:val="single"/>
        </w:rPr>
        <w:t xml:space="preserve">           天门市财政局                         </w:t>
      </w:r>
    </w:p>
    <w:p w14:paraId="71E4E4CA">
      <w:pPr>
        <w:ind w:right="474" w:rightChars="150" w:firstLine="0" w:firstLineChars="0"/>
        <w:rPr>
          <w:rFonts w:ascii="宋体" w:hAnsi="宋体" w:cs="宋体"/>
          <w:b/>
          <w:bCs/>
          <w:szCs w:val="32"/>
        </w:rPr>
      </w:pPr>
      <w:r>
        <w:rPr>
          <w:rFonts w:hint="eastAsia" w:ascii="宋体" w:hAnsi="宋体" w:cs="宋体"/>
          <w:b/>
          <w:bCs/>
          <w:szCs w:val="32"/>
        </w:rPr>
        <w:t>评价实施机构：</w:t>
      </w:r>
      <w:r>
        <w:rPr>
          <w:rFonts w:hint="eastAsia" w:ascii="宋体" w:hAnsi="宋体" w:cs="宋体"/>
          <w:b/>
          <w:bCs/>
          <w:szCs w:val="32"/>
          <w:u w:val="single"/>
          <w:lang w:eastAsia="zh-Hans"/>
        </w:rPr>
        <w:t>湖北</w:t>
      </w:r>
      <w:r>
        <w:rPr>
          <w:rFonts w:hint="eastAsia" w:ascii="宋体" w:hAnsi="宋体" w:cs="宋体"/>
          <w:b/>
          <w:bCs/>
          <w:szCs w:val="32"/>
          <w:u w:val="single"/>
        </w:rPr>
        <w:t>金伯乐资产评估事务有限公司</w:t>
      </w:r>
      <w:r>
        <w:rPr>
          <w:rFonts w:ascii="宋体" w:hAnsi="宋体" w:cs="宋体"/>
          <w:b/>
          <w:bCs/>
          <w:szCs w:val="32"/>
          <w:u w:val="single"/>
          <w:lang w:eastAsia="zh-Hans"/>
        </w:rPr>
        <w:t xml:space="preserve">       </w:t>
      </w:r>
      <w:r>
        <w:rPr>
          <w:rFonts w:hint="eastAsia" w:ascii="宋体" w:hAnsi="宋体" w:cs="宋体"/>
          <w:b/>
          <w:bCs/>
          <w:szCs w:val="32"/>
          <w:u w:val="single"/>
        </w:rPr>
        <w:t xml:space="preserve"> </w:t>
      </w:r>
      <w:r>
        <w:rPr>
          <w:rFonts w:ascii="宋体" w:hAnsi="宋体" w:cs="宋体"/>
          <w:b/>
          <w:bCs/>
          <w:szCs w:val="32"/>
          <w:u w:val="single"/>
        </w:rPr>
        <w:t xml:space="preserve"> </w:t>
      </w:r>
    </w:p>
    <w:p w14:paraId="1BFCE32C">
      <w:pPr>
        <w:ind w:right="474" w:rightChars="150" w:firstLine="0" w:firstLineChars="0"/>
        <w:rPr>
          <w:rFonts w:ascii="宋体" w:hAnsi="宋体" w:cs="宋体"/>
          <w:b/>
          <w:bCs/>
          <w:szCs w:val="32"/>
        </w:rPr>
      </w:pPr>
      <w:r>
        <w:rPr>
          <w:rFonts w:hint="eastAsia" w:ascii="宋体" w:hAnsi="宋体" w:cs="宋体"/>
          <w:b/>
          <w:bCs/>
          <w:szCs w:val="32"/>
        </w:rPr>
        <w:t>主评人1：</w:t>
      </w:r>
      <w:r>
        <w:rPr>
          <w:rFonts w:hint="eastAsia" w:ascii="宋体" w:hAnsi="宋体" w:cs="宋体"/>
          <w:b/>
          <w:bCs/>
          <w:szCs w:val="32"/>
          <w:u w:val="single"/>
        </w:rPr>
        <w:t xml:space="preserve">              田启才                        </w:t>
      </w:r>
    </w:p>
    <w:p w14:paraId="1C81F962">
      <w:pPr>
        <w:ind w:right="474" w:rightChars="150" w:firstLine="0" w:firstLineChars="0"/>
        <w:rPr>
          <w:rFonts w:ascii="宋体" w:hAnsi="宋体" w:cs="宋体"/>
          <w:b/>
          <w:bCs/>
          <w:szCs w:val="32"/>
          <w:u w:val="single"/>
        </w:rPr>
      </w:pPr>
      <w:r>
        <w:rPr>
          <w:rFonts w:hint="eastAsia" w:ascii="宋体" w:hAnsi="宋体" w:cs="宋体"/>
          <w:b/>
          <w:bCs/>
          <w:szCs w:val="32"/>
        </w:rPr>
        <w:t>主评人2：</w:t>
      </w:r>
      <w:r>
        <w:rPr>
          <w:rFonts w:hint="eastAsia" w:ascii="宋体" w:hAnsi="宋体" w:cs="宋体"/>
          <w:b/>
          <w:bCs/>
          <w:szCs w:val="32"/>
          <w:u w:val="single"/>
        </w:rPr>
        <w:t xml:space="preserve">              贾迅炜                         </w:t>
      </w:r>
    </w:p>
    <w:p w14:paraId="16A8A96F">
      <w:pPr>
        <w:ind w:right="474" w:rightChars="150" w:firstLine="0" w:firstLineChars="0"/>
        <w:rPr>
          <w:rFonts w:ascii="宋体" w:hAnsi="宋体" w:cs="宋体"/>
          <w:b/>
          <w:bCs/>
          <w:color w:val="000000" w:themeColor="text1"/>
          <w:szCs w:val="32"/>
          <w:u w:val="single"/>
          <w14:textFill>
            <w14:solidFill>
              <w14:schemeClr w14:val="tx1"/>
            </w14:solidFill>
          </w14:textFill>
        </w:rPr>
      </w:pPr>
      <w:r>
        <w:rPr>
          <w:rFonts w:hint="eastAsia" w:ascii="宋体" w:hAnsi="宋体" w:cs="宋体"/>
          <w:b/>
          <w:bCs/>
          <w:color w:val="000000" w:themeColor="text1"/>
          <w:szCs w:val="32"/>
          <w14:textFill>
            <w14:solidFill>
              <w14:schemeClr w14:val="tx1"/>
            </w14:solidFill>
          </w14:textFill>
        </w:rPr>
        <w:t>专    家：</w:t>
      </w:r>
      <w:r>
        <w:rPr>
          <w:rFonts w:hint="eastAsia" w:ascii="宋体" w:hAnsi="宋体" w:cs="宋体"/>
          <w:b/>
          <w:bCs/>
          <w:color w:val="000000" w:themeColor="text1"/>
          <w:szCs w:val="32"/>
          <w:u w:val="single"/>
          <w14:textFill>
            <w14:solidFill>
              <w14:schemeClr w14:val="tx1"/>
            </w14:solidFill>
          </w14:textFill>
        </w:rPr>
        <w:t xml:space="preserve">           </w:t>
      </w:r>
      <w:r>
        <w:rPr>
          <w:rFonts w:hint="eastAsia" w:ascii="宋体" w:hAnsi="宋体" w:cs="宋体"/>
          <w:b/>
          <w:bCs/>
          <w:szCs w:val="32"/>
          <w:u w:val="single"/>
        </w:rPr>
        <w:t xml:space="preserve">   李昌勇    </w:t>
      </w:r>
      <w:r>
        <w:rPr>
          <w:rFonts w:hint="eastAsia" w:ascii="宋体" w:hAnsi="宋体" w:cs="宋体"/>
          <w:b/>
          <w:bCs/>
          <w:color w:val="000000" w:themeColor="text1"/>
          <w:szCs w:val="32"/>
          <w:u w:val="single"/>
          <w14:textFill>
            <w14:solidFill>
              <w14:schemeClr w14:val="tx1"/>
            </w14:solidFill>
          </w14:textFill>
        </w:rPr>
        <w:t xml:space="preserve">                       </w:t>
      </w:r>
    </w:p>
    <w:p w14:paraId="3424D220">
      <w:pPr>
        <w:ind w:right="474" w:rightChars="150" w:firstLine="0" w:firstLineChars="0"/>
        <w:rPr>
          <w:rFonts w:ascii="宋体" w:cs="Times New Roman"/>
          <w:b/>
          <w:bCs/>
          <w:sz w:val="36"/>
          <w:szCs w:val="36"/>
          <w:u w:val="single"/>
        </w:rPr>
      </w:pPr>
      <w:r>
        <w:rPr>
          <w:rFonts w:hint="eastAsia" w:ascii="宋体" w:hAnsi="宋体" w:cs="宋体"/>
          <w:b/>
          <w:bCs/>
          <w:szCs w:val="32"/>
        </w:rPr>
        <w:t>正式提交日期：</w:t>
      </w:r>
      <w:r>
        <w:rPr>
          <w:rFonts w:hint="eastAsia" w:ascii="宋体" w:hAnsi="宋体" w:cs="宋体"/>
          <w:b/>
          <w:bCs/>
          <w:szCs w:val="32"/>
          <w:u w:val="single"/>
        </w:rPr>
        <w:t xml:space="preserve">       二〇二</w:t>
      </w:r>
      <w:r>
        <w:rPr>
          <w:rFonts w:hint="eastAsia" w:ascii="宋体" w:hAnsi="宋体" w:cs="宋体"/>
          <w:b/>
          <w:bCs/>
          <w:szCs w:val="32"/>
          <w:u w:val="single"/>
          <w:lang w:eastAsia="zh-Hans"/>
        </w:rPr>
        <w:t>二</w:t>
      </w:r>
      <w:r>
        <w:rPr>
          <w:rFonts w:hint="eastAsia" w:ascii="宋体" w:hAnsi="宋体" w:cs="宋体"/>
          <w:b/>
          <w:bCs/>
          <w:szCs w:val="32"/>
          <w:u w:val="single"/>
        </w:rPr>
        <w:t xml:space="preserve">年九月一日                </w:t>
      </w:r>
    </w:p>
    <w:p w14:paraId="4C6C0E0C">
      <w:pPr>
        <w:ind w:firstLine="875"/>
        <w:rPr>
          <w:rFonts w:ascii="仿宋_GB2312" w:hAnsi="宋体" w:eastAsia="仿宋_GB2312" w:cs="Times New Roman"/>
          <w:b/>
          <w:bCs/>
          <w:sz w:val="44"/>
          <w:szCs w:val="44"/>
        </w:rPr>
      </w:pPr>
      <w:r>
        <w:rPr>
          <w:rFonts w:ascii="仿宋_GB2312" w:hAnsi="宋体" w:eastAsia="仿宋_GB2312" w:cs="Times New Roman"/>
          <w:b/>
          <w:bCs/>
          <w:sz w:val="44"/>
          <w:szCs w:val="44"/>
        </w:rPr>
        <w:br w:type="page"/>
      </w:r>
    </w:p>
    <w:sdt>
      <w:sdtPr>
        <w:rPr>
          <w:rFonts w:hint="eastAsia" w:ascii="仿宋_GB2312" w:hAnsi="宋体" w:eastAsia="仿宋_GB2312" w:cs="仿宋_GB2312"/>
          <w:b/>
          <w:bCs/>
          <w:color w:val="000000" w:themeColor="text1"/>
          <w:sz w:val="36"/>
          <w:szCs w:val="36"/>
          <w14:textFill>
            <w14:solidFill>
              <w14:schemeClr w14:val="tx1"/>
            </w14:solidFill>
          </w14:textFill>
        </w:rPr>
        <w:id w:val="147470734"/>
        <w:docPartObj>
          <w:docPartGallery w:val="Table of Contents"/>
          <w:docPartUnique/>
        </w:docPartObj>
      </w:sdtPr>
      <w:sdtEndPr>
        <w:rPr>
          <w:rFonts w:hint="eastAsia" w:ascii="宋体" w:hAnsi="仿宋" w:eastAsia="仿宋" w:cs="Times New Roman"/>
          <w:b/>
          <w:bCs/>
          <w:color w:val="000000" w:themeColor="text1"/>
          <w:sz w:val="32"/>
          <w:szCs w:val="36"/>
          <w14:textFill>
            <w14:solidFill>
              <w14:schemeClr w14:val="tx1"/>
            </w14:solidFill>
          </w14:textFill>
        </w:rPr>
      </w:sdtEndPr>
      <w:sdtContent>
        <w:p w14:paraId="0207E216">
          <w:pPr>
            <w:spacing w:line="500" w:lineRule="exact"/>
            <w:ind w:firstLine="715"/>
            <w:jc w:val="center"/>
            <w:rPr>
              <w:rFonts w:ascii="仿宋_GB2312" w:hAnsi="宋体" w:eastAsia="仿宋_GB2312" w:cs="仿宋_GB2312"/>
              <w:b/>
              <w:bCs/>
              <w:color w:val="000000" w:themeColor="text1"/>
              <w:sz w:val="36"/>
              <w:szCs w:val="36"/>
              <w14:textFill>
                <w14:solidFill>
                  <w14:schemeClr w14:val="tx1"/>
                </w14:solidFill>
              </w14:textFill>
            </w:rPr>
          </w:pPr>
          <w:r>
            <w:rPr>
              <w:rFonts w:hint="eastAsia" w:ascii="仿宋_GB2312" w:hAnsi="宋体" w:eastAsia="仿宋_GB2312" w:cs="仿宋_GB2312"/>
              <w:b/>
              <w:bCs/>
              <w:color w:val="000000" w:themeColor="text1"/>
              <w:sz w:val="36"/>
              <w:szCs w:val="36"/>
              <w14:textFill>
                <w14:solidFill>
                  <w14:schemeClr w14:val="tx1"/>
                </w14:solidFill>
              </w14:textFill>
            </w:rPr>
            <w:t>目录</w:t>
          </w:r>
        </w:p>
        <w:p w14:paraId="000AEC33">
          <w:pPr>
            <w:pStyle w:val="20"/>
            <w:tabs>
              <w:tab w:val="right" w:leader="dot" w:pos="8844"/>
            </w:tabs>
            <w:ind w:firstLine="634"/>
          </w:pPr>
          <w:r>
            <w:rPr>
              <w:rFonts w:hint="eastAsia"/>
              <w:b/>
              <w:bCs/>
              <w:color w:val="000000" w:themeColor="text1"/>
              <w:szCs w:val="32"/>
              <w14:textFill>
                <w14:solidFill>
                  <w14:schemeClr w14:val="tx1"/>
                </w14:solidFill>
              </w14:textFill>
            </w:rPr>
            <w:fldChar w:fldCharType="begin"/>
          </w:r>
          <w:r>
            <w:rPr>
              <w:rFonts w:hint="eastAsia"/>
              <w:b/>
              <w:bCs/>
              <w:color w:val="000000" w:themeColor="text1"/>
              <w:szCs w:val="32"/>
              <w14:textFill>
                <w14:solidFill>
                  <w14:schemeClr w14:val="tx1"/>
                </w14:solidFill>
              </w14:textFill>
            </w:rPr>
            <w:instrText xml:space="preserve">TOC \o "1-3" \h \u </w:instrText>
          </w:r>
          <w:r>
            <w:rPr>
              <w:rFonts w:hint="eastAsia"/>
              <w:b/>
              <w:bCs/>
              <w:color w:val="000000" w:themeColor="text1"/>
              <w:szCs w:val="32"/>
              <w14:textFill>
                <w14:solidFill>
                  <w14:schemeClr w14:val="tx1"/>
                </w14:solidFill>
              </w14:textFill>
            </w:rPr>
            <w:fldChar w:fldCharType="separate"/>
          </w:r>
          <w:r>
            <w:fldChar w:fldCharType="begin"/>
          </w:r>
          <w:r>
            <w:instrText xml:space="preserve"> HYPERLINK \l "_Toc17212" </w:instrText>
          </w:r>
          <w:r>
            <w:fldChar w:fldCharType="separate"/>
          </w:r>
          <w:r>
            <w:rPr>
              <w:rFonts w:hint="eastAsia"/>
              <w:bCs/>
            </w:rPr>
            <w:t>第一部分 评价结论</w:t>
          </w:r>
          <w:r>
            <w:tab/>
          </w:r>
          <w:r>
            <w:fldChar w:fldCharType="begin"/>
          </w:r>
          <w:r>
            <w:instrText xml:space="preserve"> PAGEREF _Toc17212 \h </w:instrText>
          </w:r>
          <w:r>
            <w:fldChar w:fldCharType="separate"/>
          </w:r>
          <w:r>
            <w:t>4</w:t>
          </w:r>
          <w:r>
            <w:fldChar w:fldCharType="end"/>
          </w:r>
          <w:r>
            <w:fldChar w:fldCharType="end"/>
          </w:r>
        </w:p>
        <w:p w14:paraId="47B7D062">
          <w:pPr>
            <w:pStyle w:val="22"/>
            <w:tabs>
              <w:tab w:val="right" w:leader="dot" w:pos="8844"/>
            </w:tabs>
            <w:ind w:left="632" w:firstLine="632"/>
          </w:pPr>
          <w:r>
            <w:fldChar w:fldCharType="begin"/>
          </w:r>
          <w:r>
            <w:instrText xml:space="preserve"> HYPERLINK \l "_Toc20890" </w:instrText>
          </w:r>
          <w:r>
            <w:fldChar w:fldCharType="separate"/>
          </w:r>
          <w:r>
            <w:rPr>
              <w:rFonts w:hint="eastAsia"/>
            </w:rPr>
            <w:t>一、评价分数和等级</w:t>
          </w:r>
          <w:r>
            <w:tab/>
          </w:r>
          <w:r>
            <w:fldChar w:fldCharType="begin"/>
          </w:r>
          <w:r>
            <w:instrText xml:space="preserve"> PAGEREF _Toc20890 \h </w:instrText>
          </w:r>
          <w:r>
            <w:fldChar w:fldCharType="separate"/>
          </w:r>
          <w:r>
            <w:t>4</w:t>
          </w:r>
          <w:r>
            <w:fldChar w:fldCharType="end"/>
          </w:r>
          <w:r>
            <w:fldChar w:fldCharType="end"/>
          </w:r>
        </w:p>
        <w:p w14:paraId="1EE02A14">
          <w:pPr>
            <w:pStyle w:val="22"/>
            <w:tabs>
              <w:tab w:val="right" w:leader="dot" w:pos="8844"/>
            </w:tabs>
            <w:ind w:left="632" w:firstLine="632"/>
          </w:pPr>
          <w:r>
            <w:fldChar w:fldCharType="begin"/>
          </w:r>
          <w:r>
            <w:instrText xml:space="preserve"> HYPERLINK \l "_Toc12742" </w:instrText>
          </w:r>
          <w:r>
            <w:fldChar w:fldCharType="separate"/>
          </w:r>
          <w:r>
            <w:rPr>
              <w:rFonts w:hint="eastAsia"/>
            </w:rPr>
            <w:t>二、资金使用情况</w:t>
          </w:r>
          <w:r>
            <w:tab/>
          </w:r>
          <w:r>
            <w:fldChar w:fldCharType="begin"/>
          </w:r>
          <w:r>
            <w:instrText xml:space="preserve"> PAGEREF _Toc12742 \h </w:instrText>
          </w:r>
          <w:r>
            <w:fldChar w:fldCharType="separate"/>
          </w:r>
          <w:r>
            <w:t>4</w:t>
          </w:r>
          <w:r>
            <w:fldChar w:fldCharType="end"/>
          </w:r>
          <w:r>
            <w:fldChar w:fldCharType="end"/>
          </w:r>
        </w:p>
        <w:p w14:paraId="4F4BE93F">
          <w:pPr>
            <w:pStyle w:val="22"/>
            <w:tabs>
              <w:tab w:val="right" w:leader="dot" w:pos="8844"/>
            </w:tabs>
            <w:ind w:left="632" w:firstLine="632"/>
          </w:pPr>
          <w:r>
            <w:fldChar w:fldCharType="begin"/>
          </w:r>
          <w:r>
            <w:instrText xml:space="preserve"> HYPERLINK \l "_Toc13278" </w:instrText>
          </w:r>
          <w:r>
            <w:fldChar w:fldCharType="separate"/>
          </w:r>
          <w:r>
            <w:rPr>
              <w:rFonts w:hint="eastAsia"/>
            </w:rPr>
            <w:t>三、绩效目标完成情况分析</w:t>
          </w:r>
          <w:r>
            <w:tab/>
          </w:r>
          <w:r>
            <w:fldChar w:fldCharType="begin"/>
          </w:r>
          <w:r>
            <w:instrText xml:space="preserve"> PAGEREF _Toc13278 \h </w:instrText>
          </w:r>
          <w:r>
            <w:fldChar w:fldCharType="separate"/>
          </w:r>
          <w:r>
            <w:t>5</w:t>
          </w:r>
          <w:r>
            <w:fldChar w:fldCharType="end"/>
          </w:r>
          <w:r>
            <w:fldChar w:fldCharType="end"/>
          </w:r>
        </w:p>
        <w:p w14:paraId="65F17FDC">
          <w:pPr>
            <w:pStyle w:val="15"/>
            <w:tabs>
              <w:tab w:val="right" w:leader="dot" w:pos="8844"/>
            </w:tabs>
            <w:ind w:left="1263" w:firstLine="632"/>
          </w:pPr>
          <w:r>
            <w:fldChar w:fldCharType="begin"/>
          </w:r>
          <w:r>
            <w:instrText xml:space="preserve"> HYPERLINK \l "_Toc14447" </w:instrText>
          </w:r>
          <w:r>
            <w:fldChar w:fldCharType="separate"/>
          </w:r>
          <w:r>
            <w:rPr>
              <w:rFonts w:hint="eastAsia"/>
            </w:rPr>
            <w:t>(一）决策</w:t>
          </w:r>
          <w:r>
            <w:tab/>
          </w:r>
          <w:r>
            <w:fldChar w:fldCharType="begin"/>
          </w:r>
          <w:r>
            <w:instrText xml:space="preserve"> PAGEREF _Toc14447 \h </w:instrText>
          </w:r>
          <w:r>
            <w:fldChar w:fldCharType="separate"/>
          </w:r>
          <w:r>
            <w:t>5</w:t>
          </w:r>
          <w:r>
            <w:fldChar w:fldCharType="end"/>
          </w:r>
          <w:r>
            <w:fldChar w:fldCharType="end"/>
          </w:r>
        </w:p>
        <w:p w14:paraId="53946357">
          <w:pPr>
            <w:pStyle w:val="15"/>
            <w:tabs>
              <w:tab w:val="right" w:leader="dot" w:pos="8844"/>
            </w:tabs>
            <w:ind w:left="1263" w:firstLine="632"/>
          </w:pPr>
          <w:r>
            <w:fldChar w:fldCharType="begin"/>
          </w:r>
          <w:r>
            <w:instrText xml:space="preserve"> HYPERLINK \l "_Toc29216" </w:instrText>
          </w:r>
          <w:r>
            <w:fldChar w:fldCharType="separate"/>
          </w:r>
          <w:r>
            <w:rPr>
              <w:rFonts w:hint="eastAsia"/>
            </w:rPr>
            <w:t>（二）过程</w:t>
          </w:r>
          <w:r>
            <w:tab/>
          </w:r>
          <w:r>
            <w:fldChar w:fldCharType="begin"/>
          </w:r>
          <w:r>
            <w:instrText xml:space="preserve"> PAGEREF _Toc29216 \h </w:instrText>
          </w:r>
          <w:r>
            <w:fldChar w:fldCharType="separate"/>
          </w:r>
          <w:r>
            <w:t>5</w:t>
          </w:r>
          <w:r>
            <w:fldChar w:fldCharType="end"/>
          </w:r>
          <w:r>
            <w:fldChar w:fldCharType="end"/>
          </w:r>
        </w:p>
        <w:p w14:paraId="2C33B6E6">
          <w:pPr>
            <w:pStyle w:val="15"/>
            <w:tabs>
              <w:tab w:val="right" w:leader="dot" w:pos="8844"/>
            </w:tabs>
            <w:ind w:left="1263" w:firstLine="632"/>
          </w:pPr>
          <w:r>
            <w:fldChar w:fldCharType="begin"/>
          </w:r>
          <w:r>
            <w:instrText xml:space="preserve"> HYPERLINK \l "_Toc30480" </w:instrText>
          </w:r>
          <w:r>
            <w:fldChar w:fldCharType="separate"/>
          </w:r>
          <w:r>
            <w:rPr>
              <w:rFonts w:hint="eastAsia"/>
            </w:rPr>
            <w:t>（三）产出</w:t>
          </w:r>
          <w:r>
            <w:tab/>
          </w:r>
          <w:r>
            <w:fldChar w:fldCharType="begin"/>
          </w:r>
          <w:r>
            <w:instrText xml:space="preserve"> PAGEREF _Toc30480 \h </w:instrText>
          </w:r>
          <w:r>
            <w:fldChar w:fldCharType="separate"/>
          </w:r>
          <w:r>
            <w:t>5</w:t>
          </w:r>
          <w:r>
            <w:fldChar w:fldCharType="end"/>
          </w:r>
          <w:r>
            <w:fldChar w:fldCharType="end"/>
          </w:r>
        </w:p>
        <w:p w14:paraId="3A3F4C89">
          <w:pPr>
            <w:pStyle w:val="15"/>
            <w:tabs>
              <w:tab w:val="right" w:leader="dot" w:pos="8844"/>
            </w:tabs>
            <w:ind w:left="1263" w:firstLine="632"/>
          </w:pPr>
          <w:r>
            <w:fldChar w:fldCharType="begin"/>
          </w:r>
          <w:r>
            <w:instrText xml:space="preserve"> HYPERLINK \l "_Toc31143" </w:instrText>
          </w:r>
          <w:r>
            <w:fldChar w:fldCharType="separate"/>
          </w:r>
          <w:r>
            <w:rPr>
              <w:rFonts w:hint="eastAsia"/>
            </w:rPr>
            <w:t>（四）效果</w:t>
          </w:r>
          <w:r>
            <w:tab/>
          </w:r>
          <w:r>
            <w:fldChar w:fldCharType="begin"/>
          </w:r>
          <w:r>
            <w:instrText xml:space="preserve"> PAGEREF _Toc31143 \h </w:instrText>
          </w:r>
          <w:r>
            <w:fldChar w:fldCharType="separate"/>
          </w:r>
          <w:r>
            <w:t>5</w:t>
          </w:r>
          <w:r>
            <w:fldChar w:fldCharType="end"/>
          </w:r>
          <w:r>
            <w:fldChar w:fldCharType="end"/>
          </w:r>
        </w:p>
        <w:p w14:paraId="741E83F1">
          <w:pPr>
            <w:pStyle w:val="22"/>
            <w:tabs>
              <w:tab w:val="right" w:leader="dot" w:pos="8844"/>
            </w:tabs>
            <w:ind w:left="632" w:firstLine="632"/>
          </w:pPr>
          <w:r>
            <w:fldChar w:fldCharType="begin"/>
          </w:r>
          <w:r>
            <w:instrText xml:space="preserve"> HYPERLINK \l "_Toc1886" </w:instrText>
          </w:r>
          <w:r>
            <w:fldChar w:fldCharType="separate"/>
          </w:r>
          <w:r>
            <w:rPr>
              <w:rFonts w:hint="eastAsia"/>
            </w:rPr>
            <w:t>四、项目成效、存在的问题和原因</w:t>
          </w:r>
          <w:r>
            <w:tab/>
          </w:r>
          <w:r>
            <w:fldChar w:fldCharType="begin"/>
          </w:r>
          <w:r>
            <w:instrText xml:space="preserve"> PAGEREF _Toc1886 \h </w:instrText>
          </w:r>
          <w:r>
            <w:fldChar w:fldCharType="separate"/>
          </w:r>
          <w:r>
            <w:t>5</w:t>
          </w:r>
          <w:r>
            <w:fldChar w:fldCharType="end"/>
          </w:r>
          <w:r>
            <w:fldChar w:fldCharType="end"/>
          </w:r>
        </w:p>
        <w:p w14:paraId="4FA5EBE9">
          <w:pPr>
            <w:pStyle w:val="15"/>
            <w:tabs>
              <w:tab w:val="right" w:leader="dot" w:pos="8844"/>
            </w:tabs>
            <w:ind w:left="1263" w:firstLine="632"/>
          </w:pPr>
          <w:r>
            <w:fldChar w:fldCharType="begin"/>
          </w:r>
          <w:r>
            <w:instrText xml:space="preserve"> HYPERLINK \l "_Toc180" </w:instrText>
          </w:r>
          <w:r>
            <w:fldChar w:fldCharType="separate"/>
          </w:r>
          <w:r>
            <w:rPr>
              <w:rFonts w:hint="eastAsia"/>
            </w:rPr>
            <w:t>（一）主要成效</w:t>
          </w:r>
          <w:r>
            <w:tab/>
          </w:r>
          <w:r>
            <w:fldChar w:fldCharType="begin"/>
          </w:r>
          <w:r>
            <w:instrText xml:space="preserve"> PAGEREF _Toc180 \h </w:instrText>
          </w:r>
          <w:r>
            <w:fldChar w:fldCharType="separate"/>
          </w:r>
          <w:r>
            <w:t>5</w:t>
          </w:r>
          <w:r>
            <w:fldChar w:fldCharType="end"/>
          </w:r>
          <w:r>
            <w:fldChar w:fldCharType="end"/>
          </w:r>
        </w:p>
        <w:p w14:paraId="05696360">
          <w:pPr>
            <w:pStyle w:val="15"/>
            <w:tabs>
              <w:tab w:val="right" w:leader="dot" w:pos="8844"/>
            </w:tabs>
            <w:ind w:left="1263" w:firstLine="632"/>
          </w:pPr>
          <w:r>
            <w:fldChar w:fldCharType="begin"/>
          </w:r>
          <w:r>
            <w:instrText xml:space="preserve"> HYPERLINK \l "_Toc17519" </w:instrText>
          </w:r>
          <w:r>
            <w:fldChar w:fldCharType="separate"/>
          </w:r>
          <w:r>
            <w:rPr>
              <w:rFonts w:hint="eastAsia"/>
            </w:rPr>
            <w:t>（二）存在的问题和原因</w:t>
          </w:r>
          <w:r>
            <w:tab/>
          </w:r>
          <w:r>
            <w:fldChar w:fldCharType="begin"/>
          </w:r>
          <w:r>
            <w:instrText xml:space="preserve"> PAGEREF _Toc17519 \h </w:instrText>
          </w:r>
          <w:r>
            <w:fldChar w:fldCharType="separate"/>
          </w:r>
          <w:r>
            <w:t>6</w:t>
          </w:r>
          <w:r>
            <w:fldChar w:fldCharType="end"/>
          </w:r>
          <w:r>
            <w:fldChar w:fldCharType="end"/>
          </w:r>
        </w:p>
        <w:p w14:paraId="4115A262">
          <w:pPr>
            <w:pStyle w:val="22"/>
            <w:tabs>
              <w:tab w:val="right" w:leader="dot" w:pos="8844"/>
            </w:tabs>
            <w:ind w:left="632" w:firstLine="632"/>
          </w:pPr>
          <w:r>
            <w:fldChar w:fldCharType="begin"/>
          </w:r>
          <w:r>
            <w:instrText xml:space="preserve"> HYPERLINK \l "_Toc25723" </w:instrText>
          </w:r>
          <w:r>
            <w:fldChar w:fldCharType="separate"/>
          </w:r>
          <w:r>
            <w:rPr>
              <w:rFonts w:hint="eastAsia"/>
            </w:rPr>
            <w:t>五、结果拟应用建议</w:t>
          </w:r>
          <w:r>
            <w:tab/>
          </w:r>
          <w:r>
            <w:fldChar w:fldCharType="begin"/>
          </w:r>
          <w:r>
            <w:instrText xml:space="preserve"> PAGEREF _Toc25723 \h </w:instrText>
          </w:r>
          <w:r>
            <w:fldChar w:fldCharType="separate"/>
          </w:r>
          <w:r>
            <w:t>8</w:t>
          </w:r>
          <w:r>
            <w:fldChar w:fldCharType="end"/>
          </w:r>
          <w:r>
            <w:fldChar w:fldCharType="end"/>
          </w:r>
        </w:p>
        <w:p w14:paraId="3AD195C8">
          <w:pPr>
            <w:pStyle w:val="20"/>
            <w:tabs>
              <w:tab w:val="right" w:leader="dot" w:pos="8844"/>
            </w:tabs>
            <w:ind w:firstLine="632"/>
          </w:pPr>
          <w:r>
            <w:fldChar w:fldCharType="begin"/>
          </w:r>
          <w:r>
            <w:instrText xml:space="preserve"> HYPERLINK \l "_Toc4946" </w:instrText>
          </w:r>
          <w:r>
            <w:fldChar w:fldCharType="separate"/>
          </w:r>
          <w:r>
            <w:rPr>
              <w:rFonts w:hint="eastAsia" w:ascii="黑体" w:hAnsi="黑体" w:cs="黑体"/>
            </w:rPr>
            <w:t>第二部分  佐证材料</w:t>
          </w:r>
          <w:r>
            <w:tab/>
          </w:r>
          <w:r>
            <w:fldChar w:fldCharType="begin"/>
          </w:r>
          <w:r>
            <w:instrText xml:space="preserve"> PAGEREF _Toc4946 \h </w:instrText>
          </w:r>
          <w:r>
            <w:fldChar w:fldCharType="separate"/>
          </w:r>
          <w:r>
            <w:t>9</w:t>
          </w:r>
          <w:r>
            <w:fldChar w:fldCharType="end"/>
          </w:r>
          <w:r>
            <w:fldChar w:fldCharType="end"/>
          </w:r>
        </w:p>
        <w:p w14:paraId="12E229F7">
          <w:pPr>
            <w:pStyle w:val="22"/>
            <w:tabs>
              <w:tab w:val="right" w:leader="dot" w:pos="8844"/>
            </w:tabs>
            <w:ind w:left="632" w:firstLine="632"/>
          </w:pPr>
          <w:r>
            <w:fldChar w:fldCharType="begin"/>
          </w:r>
          <w:r>
            <w:instrText xml:space="preserve"> HYPERLINK \l "_Toc10187" </w:instrText>
          </w:r>
          <w:r>
            <w:fldChar w:fldCharType="separate"/>
          </w:r>
          <w:r>
            <w:rPr>
              <w:rFonts w:hint="eastAsia"/>
            </w:rPr>
            <w:t>一、项目基本情况</w:t>
          </w:r>
          <w:r>
            <w:tab/>
          </w:r>
          <w:r>
            <w:fldChar w:fldCharType="begin"/>
          </w:r>
          <w:r>
            <w:instrText xml:space="preserve"> PAGEREF _Toc10187 \h </w:instrText>
          </w:r>
          <w:r>
            <w:fldChar w:fldCharType="separate"/>
          </w:r>
          <w:r>
            <w:t>9</w:t>
          </w:r>
          <w:r>
            <w:fldChar w:fldCharType="end"/>
          </w:r>
          <w:r>
            <w:fldChar w:fldCharType="end"/>
          </w:r>
        </w:p>
        <w:p w14:paraId="2CE51241">
          <w:pPr>
            <w:pStyle w:val="15"/>
            <w:tabs>
              <w:tab w:val="right" w:leader="dot" w:pos="8844"/>
            </w:tabs>
            <w:ind w:left="1263" w:firstLine="632"/>
          </w:pPr>
          <w:r>
            <w:fldChar w:fldCharType="begin"/>
          </w:r>
          <w:r>
            <w:instrText xml:space="preserve"> HYPERLINK \l "_Toc23954" </w:instrText>
          </w:r>
          <w:r>
            <w:fldChar w:fldCharType="separate"/>
          </w:r>
          <w:r>
            <w:rPr>
              <w:rFonts w:hint="eastAsia" w:ascii="宋体" w:hAnsi="宋体" w:eastAsia="楷体" w:cs="宋体"/>
            </w:rPr>
            <w:t xml:space="preserve">（一） </w:t>
          </w:r>
          <w:r>
            <w:rPr>
              <w:rFonts w:hint="eastAsia"/>
            </w:rPr>
            <w:t>立项背景及目的</w:t>
          </w:r>
          <w:r>
            <w:tab/>
          </w:r>
          <w:r>
            <w:fldChar w:fldCharType="begin"/>
          </w:r>
          <w:r>
            <w:instrText xml:space="preserve"> PAGEREF _Toc23954 \h </w:instrText>
          </w:r>
          <w:r>
            <w:fldChar w:fldCharType="separate"/>
          </w:r>
          <w:r>
            <w:t>9</w:t>
          </w:r>
          <w:r>
            <w:fldChar w:fldCharType="end"/>
          </w:r>
          <w:r>
            <w:fldChar w:fldCharType="end"/>
          </w:r>
        </w:p>
        <w:p w14:paraId="0DFB68EF">
          <w:pPr>
            <w:pStyle w:val="15"/>
            <w:tabs>
              <w:tab w:val="right" w:leader="dot" w:pos="8844"/>
            </w:tabs>
            <w:ind w:left="1263" w:firstLine="632"/>
          </w:pPr>
          <w:r>
            <w:fldChar w:fldCharType="begin"/>
          </w:r>
          <w:r>
            <w:instrText xml:space="preserve"> HYPERLINK \l "_Toc8219" </w:instrText>
          </w:r>
          <w:r>
            <w:fldChar w:fldCharType="separate"/>
          </w:r>
          <w:r>
            <w:rPr>
              <w:rFonts w:hint="eastAsia"/>
            </w:rPr>
            <w:t>（二）项目实施单位情况</w:t>
          </w:r>
          <w:r>
            <w:tab/>
          </w:r>
          <w:r>
            <w:fldChar w:fldCharType="begin"/>
          </w:r>
          <w:r>
            <w:instrText xml:space="preserve"> PAGEREF _Toc8219 \h </w:instrText>
          </w:r>
          <w:r>
            <w:fldChar w:fldCharType="separate"/>
          </w:r>
          <w:r>
            <w:t>10</w:t>
          </w:r>
          <w:r>
            <w:fldChar w:fldCharType="end"/>
          </w:r>
          <w:r>
            <w:fldChar w:fldCharType="end"/>
          </w:r>
        </w:p>
        <w:p w14:paraId="3142D223">
          <w:pPr>
            <w:pStyle w:val="15"/>
            <w:tabs>
              <w:tab w:val="right" w:leader="dot" w:pos="8844"/>
            </w:tabs>
            <w:ind w:left="1263" w:firstLine="632"/>
          </w:pPr>
          <w:r>
            <w:fldChar w:fldCharType="begin"/>
          </w:r>
          <w:r>
            <w:instrText xml:space="preserve"> HYPERLINK \l "_Toc13462" </w:instrText>
          </w:r>
          <w:r>
            <w:fldChar w:fldCharType="separate"/>
          </w:r>
          <w:r>
            <w:rPr>
              <w:rFonts w:hint="eastAsia"/>
            </w:rPr>
            <w:t>（三）年度绩效目标</w:t>
          </w:r>
          <w:r>
            <w:tab/>
          </w:r>
          <w:r>
            <w:fldChar w:fldCharType="begin"/>
          </w:r>
          <w:r>
            <w:instrText xml:space="preserve"> PAGEREF _Toc13462 \h </w:instrText>
          </w:r>
          <w:r>
            <w:fldChar w:fldCharType="separate"/>
          </w:r>
          <w:r>
            <w:t>11</w:t>
          </w:r>
          <w:r>
            <w:fldChar w:fldCharType="end"/>
          </w:r>
          <w:r>
            <w:fldChar w:fldCharType="end"/>
          </w:r>
        </w:p>
        <w:p w14:paraId="59917949">
          <w:pPr>
            <w:pStyle w:val="15"/>
            <w:tabs>
              <w:tab w:val="right" w:leader="dot" w:pos="8844"/>
            </w:tabs>
            <w:ind w:left="1263" w:firstLine="632"/>
          </w:pPr>
          <w:r>
            <w:fldChar w:fldCharType="begin"/>
          </w:r>
          <w:r>
            <w:instrText xml:space="preserve"> HYPERLINK \l "_Toc3027" </w:instrText>
          </w:r>
          <w:r>
            <w:fldChar w:fldCharType="separate"/>
          </w:r>
          <w:r>
            <w:rPr>
              <w:rFonts w:hint="eastAsia"/>
            </w:rPr>
            <w:t>（四）项目资金情况</w:t>
          </w:r>
          <w:r>
            <w:tab/>
          </w:r>
          <w:r>
            <w:fldChar w:fldCharType="begin"/>
          </w:r>
          <w:r>
            <w:instrText xml:space="preserve"> PAGEREF _Toc3027 \h </w:instrText>
          </w:r>
          <w:r>
            <w:fldChar w:fldCharType="separate"/>
          </w:r>
          <w:r>
            <w:t>12</w:t>
          </w:r>
          <w:r>
            <w:fldChar w:fldCharType="end"/>
          </w:r>
          <w:r>
            <w:fldChar w:fldCharType="end"/>
          </w:r>
        </w:p>
        <w:p w14:paraId="7C0B2CD9">
          <w:pPr>
            <w:pStyle w:val="22"/>
            <w:tabs>
              <w:tab w:val="right" w:leader="dot" w:pos="8844"/>
            </w:tabs>
            <w:ind w:left="632" w:firstLine="632"/>
          </w:pPr>
          <w:r>
            <w:fldChar w:fldCharType="begin"/>
          </w:r>
          <w:r>
            <w:instrText xml:space="preserve"> HYPERLINK \l "_Toc3389" </w:instrText>
          </w:r>
          <w:r>
            <w:fldChar w:fldCharType="separate"/>
          </w:r>
          <w:r>
            <w:rPr>
              <w:rFonts w:hint="eastAsia"/>
            </w:rPr>
            <w:t>二、绩效评价工作开展情况</w:t>
          </w:r>
          <w:r>
            <w:tab/>
          </w:r>
          <w:r>
            <w:fldChar w:fldCharType="begin"/>
          </w:r>
          <w:r>
            <w:instrText xml:space="preserve"> PAGEREF _Toc3389 \h </w:instrText>
          </w:r>
          <w:r>
            <w:fldChar w:fldCharType="separate"/>
          </w:r>
          <w:r>
            <w:t>14</w:t>
          </w:r>
          <w:r>
            <w:fldChar w:fldCharType="end"/>
          </w:r>
          <w:r>
            <w:fldChar w:fldCharType="end"/>
          </w:r>
        </w:p>
        <w:p w14:paraId="566ADB02">
          <w:pPr>
            <w:pStyle w:val="15"/>
            <w:tabs>
              <w:tab w:val="right" w:leader="dot" w:pos="8844"/>
            </w:tabs>
            <w:ind w:left="1263" w:firstLine="632"/>
          </w:pPr>
          <w:r>
            <w:fldChar w:fldCharType="begin"/>
          </w:r>
          <w:r>
            <w:instrText xml:space="preserve"> HYPERLINK \l "_Toc25612" </w:instrText>
          </w:r>
          <w:r>
            <w:fldChar w:fldCharType="separate"/>
          </w:r>
          <w:r>
            <w:rPr>
              <w:rFonts w:hint="eastAsia"/>
            </w:rPr>
            <w:t>（一）评价目的、对象和范围</w:t>
          </w:r>
          <w:r>
            <w:tab/>
          </w:r>
          <w:r>
            <w:fldChar w:fldCharType="begin"/>
          </w:r>
          <w:r>
            <w:instrText xml:space="preserve"> PAGEREF _Toc25612 \h </w:instrText>
          </w:r>
          <w:r>
            <w:fldChar w:fldCharType="separate"/>
          </w:r>
          <w:r>
            <w:t>14</w:t>
          </w:r>
          <w:r>
            <w:fldChar w:fldCharType="end"/>
          </w:r>
          <w:r>
            <w:fldChar w:fldCharType="end"/>
          </w:r>
        </w:p>
        <w:p w14:paraId="533F121C">
          <w:pPr>
            <w:pStyle w:val="15"/>
            <w:tabs>
              <w:tab w:val="right" w:leader="dot" w:pos="8844"/>
            </w:tabs>
            <w:ind w:left="1263" w:firstLine="632"/>
          </w:pPr>
          <w:r>
            <w:fldChar w:fldCharType="begin"/>
          </w:r>
          <w:r>
            <w:instrText xml:space="preserve"> HYPERLINK \l "_Toc15659" </w:instrText>
          </w:r>
          <w:r>
            <w:fldChar w:fldCharType="separate"/>
          </w:r>
          <w:r>
            <w:rPr>
              <w:rFonts w:hint="eastAsia"/>
              <w:bCs/>
            </w:rPr>
            <w:t>（二）评价抽样情况、评价方法、时间安排</w:t>
          </w:r>
          <w:r>
            <w:tab/>
          </w:r>
          <w:r>
            <w:fldChar w:fldCharType="begin"/>
          </w:r>
          <w:r>
            <w:instrText xml:space="preserve"> PAGEREF _Toc15659 \h </w:instrText>
          </w:r>
          <w:r>
            <w:fldChar w:fldCharType="separate"/>
          </w:r>
          <w:r>
            <w:t>16</w:t>
          </w:r>
          <w:r>
            <w:fldChar w:fldCharType="end"/>
          </w:r>
          <w:r>
            <w:fldChar w:fldCharType="end"/>
          </w:r>
        </w:p>
        <w:p w14:paraId="7F69721D">
          <w:pPr>
            <w:pStyle w:val="15"/>
            <w:tabs>
              <w:tab w:val="right" w:leader="dot" w:pos="8844"/>
            </w:tabs>
            <w:ind w:left="1263" w:firstLine="632"/>
          </w:pPr>
          <w:r>
            <w:fldChar w:fldCharType="begin"/>
          </w:r>
          <w:r>
            <w:instrText xml:space="preserve"> HYPERLINK \l "_Toc3354" </w:instrText>
          </w:r>
          <w:r>
            <w:fldChar w:fldCharType="separate"/>
          </w:r>
          <w:r>
            <w:rPr>
              <w:rFonts w:hint="eastAsia"/>
              <w:bCs/>
            </w:rPr>
            <w:t>（三）评价体系和综合评分方法</w:t>
          </w:r>
          <w:r>
            <w:tab/>
          </w:r>
          <w:r>
            <w:fldChar w:fldCharType="begin"/>
          </w:r>
          <w:r>
            <w:instrText xml:space="preserve"> PAGEREF _Toc3354 \h </w:instrText>
          </w:r>
          <w:r>
            <w:fldChar w:fldCharType="separate"/>
          </w:r>
          <w:r>
            <w:t>18</w:t>
          </w:r>
          <w:r>
            <w:fldChar w:fldCharType="end"/>
          </w:r>
          <w:r>
            <w:fldChar w:fldCharType="end"/>
          </w:r>
        </w:p>
        <w:p w14:paraId="378547E0">
          <w:pPr>
            <w:pStyle w:val="15"/>
            <w:tabs>
              <w:tab w:val="right" w:leader="dot" w:pos="8844"/>
            </w:tabs>
            <w:ind w:left="1263" w:firstLine="632"/>
          </w:pPr>
          <w:r>
            <w:fldChar w:fldCharType="begin"/>
          </w:r>
          <w:r>
            <w:instrText xml:space="preserve"> HYPERLINK \l "_Toc28572" </w:instrText>
          </w:r>
          <w:r>
            <w:fldChar w:fldCharType="separate"/>
          </w:r>
          <w:r>
            <w:rPr>
              <w:rFonts w:hint="eastAsia"/>
              <w:bCs/>
            </w:rPr>
            <w:t>（四）数据来源及取数方式</w:t>
          </w:r>
          <w:r>
            <w:tab/>
          </w:r>
          <w:r>
            <w:fldChar w:fldCharType="begin"/>
          </w:r>
          <w:r>
            <w:instrText xml:space="preserve"> PAGEREF _Toc28572 \h </w:instrText>
          </w:r>
          <w:r>
            <w:fldChar w:fldCharType="separate"/>
          </w:r>
          <w:r>
            <w:t>19</w:t>
          </w:r>
          <w:r>
            <w:fldChar w:fldCharType="end"/>
          </w:r>
          <w:r>
            <w:fldChar w:fldCharType="end"/>
          </w:r>
        </w:p>
        <w:p w14:paraId="0C10D0CF">
          <w:pPr>
            <w:pStyle w:val="15"/>
            <w:tabs>
              <w:tab w:val="right" w:leader="dot" w:pos="8844"/>
            </w:tabs>
            <w:ind w:left="1263" w:firstLine="632"/>
          </w:pPr>
          <w:r>
            <w:fldChar w:fldCharType="begin"/>
          </w:r>
          <w:r>
            <w:instrText xml:space="preserve"> HYPERLINK \l "_Toc25755" </w:instrText>
          </w:r>
          <w:r>
            <w:fldChar w:fldCharType="separate"/>
          </w:r>
          <w:r>
            <w:rPr>
              <w:rFonts w:hint="eastAsia"/>
              <w:bCs/>
            </w:rPr>
            <w:t>（五）绩效评价工作局限性</w:t>
          </w:r>
          <w:r>
            <w:tab/>
          </w:r>
          <w:r>
            <w:fldChar w:fldCharType="begin"/>
          </w:r>
          <w:r>
            <w:instrText xml:space="preserve"> PAGEREF _Toc25755 \h </w:instrText>
          </w:r>
          <w:r>
            <w:fldChar w:fldCharType="separate"/>
          </w:r>
          <w:r>
            <w:t>20</w:t>
          </w:r>
          <w:r>
            <w:fldChar w:fldCharType="end"/>
          </w:r>
          <w:r>
            <w:fldChar w:fldCharType="end"/>
          </w:r>
        </w:p>
        <w:p w14:paraId="4F23C4DA">
          <w:pPr>
            <w:pStyle w:val="22"/>
            <w:tabs>
              <w:tab w:val="right" w:leader="dot" w:pos="8844"/>
            </w:tabs>
            <w:ind w:left="632" w:firstLine="632"/>
          </w:pPr>
          <w:r>
            <w:fldChar w:fldCharType="begin"/>
          </w:r>
          <w:r>
            <w:instrText xml:space="preserve"> HYPERLINK \l "_Toc13756" </w:instrText>
          </w:r>
          <w:r>
            <w:fldChar w:fldCharType="separate"/>
          </w:r>
          <w:r>
            <w:rPr>
              <w:rFonts w:hint="eastAsia" w:ascii="楷体" w:hAnsi="楷体"/>
            </w:rPr>
            <w:t>三、绩效指标完成情况分析</w:t>
          </w:r>
          <w:r>
            <w:tab/>
          </w:r>
          <w:r>
            <w:fldChar w:fldCharType="begin"/>
          </w:r>
          <w:r>
            <w:instrText xml:space="preserve"> PAGEREF _Toc13756 \h </w:instrText>
          </w:r>
          <w:r>
            <w:fldChar w:fldCharType="separate"/>
          </w:r>
          <w:r>
            <w:t>20</w:t>
          </w:r>
          <w:r>
            <w:fldChar w:fldCharType="end"/>
          </w:r>
          <w:r>
            <w:fldChar w:fldCharType="end"/>
          </w:r>
        </w:p>
        <w:p w14:paraId="54548FF7">
          <w:pPr>
            <w:pStyle w:val="15"/>
            <w:tabs>
              <w:tab w:val="right" w:leader="dot" w:pos="8844"/>
            </w:tabs>
            <w:ind w:left="1263" w:firstLine="632"/>
          </w:pPr>
          <w:r>
            <w:fldChar w:fldCharType="begin"/>
          </w:r>
          <w:r>
            <w:instrText xml:space="preserve"> HYPERLINK \l "_Toc24811" </w:instrText>
          </w:r>
          <w:r>
            <w:fldChar w:fldCharType="separate"/>
          </w:r>
          <w:r>
            <w:rPr>
              <w:rFonts w:hint="eastAsia"/>
            </w:rPr>
            <w:t>（一）决策管理</w:t>
          </w:r>
          <w:r>
            <w:tab/>
          </w:r>
          <w:r>
            <w:fldChar w:fldCharType="begin"/>
          </w:r>
          <w:r>
            <w:instrText xml:space="preserve"> PAGEREF _Toc24811 \h </w:instrText>
          </w:r>
          <w:r>
            <w:fldChar w:fldCharType="separate"/>
          </w:r>
          <w:r>
            <w:t>20</w:t>
          </w:r>
          <w:r>
            <w:fldChar w:fldCharType="end"/>
          </w:r>
          <w:r>
            <w:fldChar w:fldCharType="end"/>
          </w:r>
        </w:p>
        <w:p w14:paraId="60FEEF35">
          <w:pPr>
            <w:pStyle w:val="15"/>
            <w:tabs>
              <w:tab w:val="right" w:leader="dot" w:pos="8844"/>
            </w:tabs>
            <w:ind w:left="1263" w:firstLine="632"/>
          </w:pPr>
          <w:r>
            <w:fldChar w:fldCharType="begin"/>
          </w:r>
          <w:r>
            <w:instrText xml:space="preserve"> HYPERLINK \l "_Toc14039" </w:instrText>
          </w:r>
          <w:r>
            <w:fldChar w:fldCharType="separate"/>
          </w:r>
          <w:r>
            <w:rPr>
              <w:rFonts w:hint="eastAsia"/>
            </w:rPr>
            <w:t>（二）过程管理</w:t>
          </w:r>
          <w:r>
            <w:tab/>
          </w:r>
          <w:r>
            <w:fldChar w:fldCharType="begin"/>
          </w:r>
          <w:r>
            <w:instrText xml:space="preserve"> PAGEREF _Toc14039 \h </w:instrText>
          </w:r>
          <w:r>
            <w:fldChar w:fldCharType="separate"/>
          </w:r>
          <w:r>
            <w:t>23</w:t>
          </w:r>
          <w:r>
            <w:fldChar w:fldCharType="end"/>
          </w:r>
          <w:r>
            <w:fldChar w:fldCharType="end"/>
          </w:r>
        </w:p>
        <w:p w14:paraId="4B26F54B">
          <w:pPr>
            <w:pStyle w:val="15"/>
            <w:tabs>
              <w:tab w:val="right" w:leader="dot" w:pos="8844"/>
            </w:tabs>
            <w:ind w:left="1263" w:firstLine="632"/>
          </w:pPr>
          <w:r>
            <w:fldChar w:fldCharType="begin"/>
          </w:r>
          <w:r>
            <w:instrText xml:space="preserve"> HYPERLINK \l "_Toc21791" </w:instrText>
          </w:r>
          <w:r>
            <w:fldChar w:fldCharType="separate"/>
          </w:r>
          <w:r>
            <w:rPr>
              <w:rFonts w:hint="eastAsia"/>
            </w:rPr>
            <w:t>（三）产出情况</w:t>
          </w:r>
          <w:r>
            <w:tab/>
          </w:r>
          <w:r>
            <w:fldChar w:fldCharType="begin"/>
          </w:r>
          <w:r>
            <w:instrText xml:space="preserve"> PAGEREF _Toc21791 \h </w:instrText>
          </w:r>
          <w:r>
            <w:fldChar w:fldCharType="separate"/>
          </w:r>
          <w:r>
            <w:t>26</w:t>
          </w:r>
          <w:r>
            <w:fldChar w:fldCharType="end"/>
          </w:r>
          <w:r>
            <w:fldChar w:fldCharType="end"/>
          </w:r>
        </w:p>
        <w:p w14:paraId="5CD856C0">
          <w:pPr>
            <w:pStyle w:val="15"/>
            <w:tabs>
              <w:tab w:val="right" w:leader="dot" w:pos="8844"/>
            </w:tabs>
            <w:ind w:left="1263" w:firstLine="632"/>
          </w:pPr>
          <w:r>
            <w:fldChar w:fldCharType="begin"/>
          </w:r>
          <w:r>
            <w:instrText xml:space="preserve"> HYPERLINK \l "_Toc26324" </w:instrText>
          </w:r>
          <w:r>
            <w:fldChar w:fldCharType="separate"/>
          </w:r>
          <w:r>
            <w:rPr>
              <w:rFonts w:hint="eastAsia"/>
            </w:rPr>
            <w:t>（四）项目效果</w:t>
          </w:r>
          <w:r>
            <w:tab/>
          </w:r>
          <w:r>
            <w:fldChar w:fldCharType="begin"/>
          </w:r>
          <w:r>
            <w:instrText xml:space="preserve"> PAGEREF _Toc26324 \h </w:instrText>
          </w:r>
          <w:r>
            <w:fldChar w:fldCharType="separate"/>
          </w:r>
          <w:r>
            <w:t>31</w:t>
          </w:r>
          <w:r>
            <w:fldChar w:fldCharType="end"/>
          </w:r>
          <w:r>
            <w:fldChar w:fldCharType="end"/>
          </w:r>
        </w:p>
        <w:p w14:paraId="75796850">
          <w:pPr>
            <w:pStyle w:val="22"/>
            <w:tabs>
              <w:tab w:val="right" w:leader="dot" w:pos="8844"/>
            </w:tabs>
            <w:ind w:left="632" w:firstLine="632"/>
          </w:pPr>
          <w:r>
            <w:fldChar w:fldCharType="begin"/>
          </w:r>
          <w:r>
            <w:instrText xml:space="preserve"> HYPERLINK \l "_Toc17914" </w:instrText>
          </w:r>
          <w:r>
            <w:fldChar w:fldCharType="separate"/>
          </w:r>
          <w:r>
            <w:rPr>
              <w:rFonts w:hint="eastAsia" w:ascii="Times New Roman" w:hAnsi="Times New Roman"/>
            </w:rPr>
            <w:t>1.</w:t>
          </w:r>
          <w:r>
            <w:rPr>
              <w:rFonts w:ascii="Times New Roman" w:hAnsi="Times New Roman"/>
            </w:rPr>
            <w:t>生态效益</w:t>
          </w:r>
          <w:r>
            <w:tab/>
          </w:r>
          <w:r>
            <w:fldChar w:fldCharType="begin"/>
          </w:r>
          <w:r>
            <w:instrText xml:space="preserve"> PAGEREF _Toc17914 \h </w:instrText>
          </w:r>
          <w:r>
            <w:fldChar w:fldCharType="separate"/>
          </w:r>
          <w:r>
            <w:t>31</w:t>
          </w:r>
          <w:r>
            <w:fldChar w:fldCharType="end"/>
          </w:r>
          <w:r>
            <w:fldChar w:fldCharType="end"/>
          </w:r>
        </w:p>
        <w:p w14:paraId="23F31DC1">
          <w:pPr>
            <w:pStyle w:val="22"/>
            <w:tabs>
              <w:tab w:val="right" w:leader="dot" w:pos="8844"/>
            </w:tabs>
            <w:ind w:left="632" w:firstLine="632"/>
          </w:pPr>
          <w:r>
            <w:fldChar w:fldCharType="begin"/>
          </w:r>
          <w:r>
            <w:instrText xml:space="preserve"> HYPERLINK \l "_Toc7654" </w:instrText>
          </w:r>
          <w:r>
            <w:fldChar w:fldCharType="separate"/>
          </w:r>
          <w:r>
            <w:rPr>
              <w:rFonts w:hint="eastAsia" w:ascii="Times New Roman" w:hAnsi="Times New Roman"/>
            </w:rPr>
            <w:t>2.</w:t>
          </w:r>
          <w:r>
            <w:rPr>
              <w:rFonts w:ascii="Times New Roman" w:hAnsi="Times New Roman"/>
            </w:rPr>
            <w:t>社会效益</w:t>
          </w:r>
          <w:r>
            <w:tab/>
          </w:r>
          <w:r>
            <w:fldChar w:fldCharType="begin"/>
          </w:r>
          <w:r>
            <w:instrText xml:space="preserve"> PAGEREF _Toc7654 \h </w:instrText>
          </w:r>
          <w:r>
            <w:fldChar w:fldCharType="separate"/>
          </w:r>
          <w:r>
            <w:t>32</w:t>
          </w:r>
          <w:r>
            <w:fldChar w:fldCharType="end"/>
          </w:r>
          <w:r>
            <w:fldChar w:fldCharType="end"/>
          </w:r>
        </w:p>
        <w:p w14:paraId="43E7EF98">
          <w:pPr>
            <w:pStyle w:val="22"/>
            <w:tabs>
              <w:tab w:val="right" w:leader="dot" w:pos="8844"/>
            </w:tabs>
            <w:ind w:left="632" w:firstLine="632"/>
          </w:pPr>
          <w:r>
            <w:fldChar w:fldCharType="begin"/>
          </w:r>
          <w:r>
            <w:instrText xml:space="preserve"> HYPERLINK \l "_Toc24446" </w:instrText>
          </w:r>
          <w:r>
            <w:fldChar w:fldCharType="separate"/>
          </w:r>
          <w:r>
            <w:rPr>
              <w:rFonts w:hint="eastAsia" w:ascii="Times New Roman" w:hAnsi="Times New Roman"/>
            </w:rPr>
            <w:t>3.可持续发展</w:t>
          </w:r>
          <w:r>
            <w:tab/>
          </w:r>
          <w:r>
            <w:fldChar w:fldCharType="begin"/>
          </w:r>
          <w:r>
            <w:instrText xml:space="preserve"> PAGEREF _Toc24446 \h </w:instrText>
          </w:r>
          <w:r>
            <w:fldChar w:fldCharType="separate"/>
          </w:r>
          <w:r>
            <w:t>34</w:t>
          </w:r>
          <w:r>
            <w:fldChar w:fldCharType="end"/>
          </w:r>
          <w:r>
            <w:fldChar w:fldCharType="end"/>
          </w:r>
        </w:p>
        <w:p w14:paraId="183D0741">
          <w:pPr>
            <w:pStyle w:val="22"/>
            <w:tabs>
              <w:tab w:val="right" w:leader="dot" w:pos="8844"/>
            </w:tabs>
            <w:ind w:left="632" w:firstLine="632"/>
          </w:pPr>
          <w:r>
            <w:fldChar w:fldCharType="begin"/>
          </w:r>
          <w:r>
            <w:instrText xml:space="preserve"> HYPERLINK \l "_Toc591" </w:instrText>
          </w:r>
          <w:r>
            <w:fldChar w:fldCharType="separate"/>
          </w:r>
          <w:r>
            <w:rPr>
              <w:rFonts w:hint="eastAsia" w:ascii="Times New Roman" w:hAnsi="Times New Roman"/>
            </w:rPr>
            <w:t>4.满意度</w:t>
          </w:r>
          <w:r>
            <w:tab/>
          </w:r>
          <w:r>
            <w:fldChar w:fldCharType="begin"/>
          </w:r>
          <w:r>
            <w:instrText xml:space="preserve"> PAGEREF _Toc591 \h </w:instrText>
          </w:r>
          <w:r>
            <w:fldChar w:fldCharType="separate"/>
          </w:r>
          <w:r>
            <w:t>34</w:t>
          </w:r>
          <w:r>
            <w:fldChar w:fldCharType="end"/>
          </w:r>
          <w:r>
            <w:fldChar w:fldCharType="end"/>
          </w:r>
        </w:p>
        <w:p w14:paraId="00E92C80">
          <w:pPr>
            <w:pStyle w:val="22"/>
            <w:tabs>
              <w:tab w:val="right" w:leader="dot" w:pos="8844"/>
            </w:tabs>
            <w:ind w:left="632" w:firstLine="632"/>
          </w:pPr>
          <w:r>
            <w:fldChar w:fldCharType="begin"/>
          </w:r>
          <w:r>
            <w:instrText xml:space="preserve"> HYPERLINK \l "_Toc22529" </w:instrText>
          </w:r>
          <w:r>
            <w:fldChar w:fldCharType="separate"/>
          </w:r>
          <w:r>
            <w:rPr>
              <w:rFonts w:hint="eastAsia"/>
            </w:rPr>
            <w:t>四、上年度绩效评价结果的运用情况</w:t>
          </w:r>
          <w:r>
            <w:tab/>
          </w:r>
          <w:r>
            <w:fldChar w:fldCharType="begin"/>
          </w:r>
          <w:r>
            <w:instrText xml:space="preserve"> PAGEREF _Toc22529 \h </w:instrText>
          </w:r>
          <w:r>
            <w:fldChar w:fldCharType="separate"/>
          </w:r>
          <w:r>
            <w:t>35</w:t>
          </w:r>
          <w:r>
            <w:fldChar w:fldCharType="end"/>
          </w:r>
          <w:r>
            <w:fldChar w:fldCharType="end"/>
          </w:r>
        </w:p>
        <w:p w14:paraId="0EA188F9">
          <w:pPr>
            <w:ind w:firstLine="1264" w:firstLineChars="400"/>
            <w:rPr>
              <w:rFonts w:ascii="宋体" w:cs="Times New Roman"/>
              <w:b/>
              <w:bCs/>
              <w:color w:val="000000" w:themeColor="text1"/>
              <w:szCs w:val="36"/>
              <w14:textFill>
                <w14:solidFill>
                  <w14:schemeClr w14:val="tx1"/>
                </w14:solidFill>
              </w14:textFill>
            </w:rPr>
          </w:pPr>
          <w:r>
            <w:rPr>
              <w:rFonts w:hint="eastAsia"/>
              <w:bCs/>
              <w:color w:val="000000" w:themeColor="text1"/>
              <w:szCs w:val="32"/>
              <w14:textFill>
                <w14:solidFill>
                  <w14:schemeClr w14:val="tx1"/>
                </w14:solidFill>
              </w14:textFill>
            </w:rPr>
            <w:fldChar w:fldCharType="end"/>
          </w:r>
        </w:p>
      </w:sdtContent>
    </w:sdt>
    <w:p w14:paraId="49FD3B82">
      <w:pPr>
        <w:ind w:firstLine="1264" w:firstLineChars="400"/>
      </w:pPr>
      <w:r>
        <w:rPr>
          <w:rFonts w:hint="eastAsia"/>
        </w:rPr>
        <w:t xml:space="preserve">    </w:t>
      </w:r>
    </w:p>
    <w:p w14:paraId="345C448B">
      <w:pPr>
        <w:ind w:firstLine="1264" w:firstLineChars="400"/>
      </w:pPr>
    </w:p>
    <w:p w14:paraId="0E4361E5">
      <w:pPr>
        <w:ind w:firstLine="1264" w:firstLineChars="400"/>
      </w:pPr>
    </w:p>
    <w:p w14:paraId="779BB087">
      <w:pPr>
        <w:ind w:firstLine="1264" w:firstLineChars="400"/>
      </w:pPr>
    </w:p>
    <w:p w14:paraId="0A1485B0">
      <w:pPr>
        <w:ind w:firstLine="1264" w:firstLineChars="400"/>
      </w:pPr>
    </w:p>
    <w:p w14:paraId="572E7810">
      <w:pPr>
        <w:pStyle w:val="2"/>
        <w:ind w:firstLine="0" w:firstLineChars="0"/>
      </w:pPr>
    </w:p>
    <w:p w14:paraId="7194FE68">
      <w:pPr>
        <w:pStyle w:val="2"/>
        <w:ind w:firstLine="0" w:firstLineChars="0"/>
      </w:pPr>
    </w:p>
    <w:p w14:paraId="6374582D">
      <w:pPr>
        <w:pStyle w:val="2"/>
        <w:ind w:firstLine="0" w:firstLineChars="0"/>
      </w:pPr>
    </w:p>
    <w:p w14:paraId="58FFEA7A">
      <w:pPr>
        <w:ind w:firstLine="2492" w:firstLineChars="700"/>
        <w:rPr>
          <w:rFonts w:ascii="方正小标宋_GBK" w:hAnsi="方正小标宋_GBK" w:eastAsia="方正小标宋_GBK" w:cs="方正小标宋_GBK"/>
          <w:b/>
          <w:bCs/>
          <w:color w:val="000000" w:themeColor="text1"/>
          <w:sz w:val="36"/>
          <w:szCs w:val="36"/>
          <w14:textFill>
            <w14:solidFill>
              <w14:schemeClr w14:val="tx1"/>
            </w14:solidFill>
          </w14:textFill>
        </w:rPr>
      </w:pPr>
      <w:r>
        <w:rPr>
          <w:rFonts w:hint="eastAsia" w:ascii="方正小标宋_GBK" w:hAnsi="方正小标宋_GBK" w:eastAsia="方正小标宋_GBK" w:cs="方正小标宋_GBK"/>
          <w:b/>
          <w:bCs/>
          <w:color w:val="000000" w:themeColor="text1"/>
          <w:sz w:val="36"/>
          <w:szCs w:val="36"/>
          <w14:textFill>
            <w14:solidFill>
              <w14:schemeClr w14:val="tx1"/>
            </w14:solidFill>
          </w14:textFill>
        </w:rPr>
        <w:t>湖北天门张家湖国家湿地公园</w:t>
      </w:r>
    </w:p>
    <w:p w14:paraId="79F4D6D3">
      <w:pPr>
        <w:ind w:left="2841" w:leftChars="336" w:hanging="1780" w:hangingChars="500"/>
        <w:rPr>
          <w:rFonts w:ascii="方正小标宋_GBK" w:hAnsi="方正小标宋_GBK" w:eastAsia="方正小标宋_GBK" w:cs="方正小标宋_GBK"/>
          <w:b/>
          <w:bCs/>
          <w:color w:val="000000" w:themeColor="text1"/>
          <w:sz w:val="36"/>
          <w:szCs w:val="36"/>
          <w14:textFill>
            <w14:solidFill>
              <w14:schemeClr w14:val="tx1"/>
            </w14:solidFill>
          </w14:textFill>
        </w:rPr>
      </w:pPr>
      <w:r>
        <w:rPr>
          <w:rFonts w:hint="eastAsia" w:ascii="方正小标宋_GBK" w:hAnsi="方正小标宋_GBK" w:eastAsia="方正小标宋_GBK" w:cs="方正小标宋_GBK"/>
          <w:b/>
          <w:bCs/>
          <w:color w:val="000000" w:themeColor="text1"/>
          <w:sz w:val="36"/>
          <w:szCs w:val="36"/>
          <w:lang w:eastAsia="zh-Hans"/>
          <w14:textFill>
            <w14:solidFill>
              <w14:schemeClr w14:val="tx1"/>
            </w14:solidFill>
          </w14:textFill>
        </w:rPr>
        <w:t>2021年</w:t>
      </w:r>
      <w:r>
        <w:rPr>
          <w:rFonts w:hint="eastAsia" w:ascii="方正小标宋_GBK" w:hAnsi="方正小标宋_GBK" w:eastAsia="方正小标宋_GBK" w:cs="方正小标宋_GBK"/>
          <w:b/>
          <w:bCs/>
          <w:color w:val="000000" w:themeColor="text1"/>
          <w:sz w:val="36"/>
          <w:szCs w:val="36"/>
          <w14:textFill>
            <w14:solidFill>
              <w14:schemeClr w14:val="tx1"/>
            </w14:solidFill>
          </w14:textFill>
        </w:rPr>
        <w:t>度省级林业生态文明建设湿地保护与</w:t>
      </w:r>
    </w:p>
    <w:p w14:paraId="4659297F">
      <w:pPr>
        <w:ind w:left="2831" w:leftChars="896" w:firstLine="0" w:firstLineChars="0"/>
        <w:rPr>
          <w:rFonts w:ascii="黑体" w:hAnsi="黑体" w:eastAsia="黑体" w:cs="黑体"/>
          <w:b/>
          <w:bCs/>
          <w:color w:val="000000" w:themeColor="text1"/>
          <w:sz w:val="36"/>
          <w:szCs w:val="36"/>
          <w14:textFill>
            <w14:solidFill>
              <w14:schemeClr w14:val="tx1"/>
            </w14:solidFill>
          </w14:textFill>
        </w:rPr>
      </w:pPr>
      <w:r>
        <w:rPr>
          <w:rFonts w:hint="eastAsia" w:ascii="方正小标宋_GBK" w:hAnsi="方正小标宋_GBK" w:eastAsia="方正小标宋_GBK" w:cs="方正小标宋_GBK"/>
          <w:b/>
          <w:bCs/>
          <w:color w:val="000000" w:themeColor="text1"/>
          <w:sz w:val="36"/>
          <w:szCs w:val="36"/>
          <w14:textFill>
            <w14:solidFill>
              <w14:schemeClr w14:val="tx1"/>
            </w14:solidFill>
          </w14:textFill>
        </w:rPr>
        <w:t>恢复</w:t>
      </w:r>
      <w:r>
        <w:rPr>
          <w:rFonts w:hint="eastAsia" w:ascii="方正小标宋_GBK" w:hAnsi="方正小标宋_GBK" w:eastAsia="方正小标宋_GBK" w:cs="方正小标宋_GBK"/>
          <w:b/>
          <w:bCs/>
          <w:color w:val="000000" w:themeColor="text1"/>
          <w:sz w:val="36"/>
          <w:szCs w:val="36"/>
          <w:lang w:eastAsia="zh-Hans"/>
          <w14:textFill>
            <w14:solidFill>
              <w14:schemeClr w14:val="tx1"/>
            </w14:solidFill>
          </w14:textFill>
        </w:rPr>
        <w:t>项目</w:t>
      </w:r>
      <w:r>
        <w:rPr>
          <w:rFonts w:hint="eastAsia" w:ascii="方正小标宋_GBK" w:hAnsi="方正小标宋_GBK" w:eastAsia="方正小标宋_GBK" w:cs="方正小标宋_GBK"/>
          <w:b/>
          <w:bCs/>
          <w:color w:val="000000" w:themeColor="text1"/>
          <w:sz w:val="36"/>
          <w:szCs w:val="36"/>
          <w14:textFill>
            <w14:solidFill>
              <w14:schemeClr w14:val="tx1"/>
            </w14:solidFill>
          </w14:textFill>
        </w:rPr>
        <w:t>绩效评价报告</w:t>
      </w:r>
    </w:p>
    <w:p w14:paraId="78CC982D">
      <w:pPr>
        <w:ind w:firstLine="0" w:firstLineChars="0"/>
        <w:rPr>
          <w:b/>
          <w:bCs/>
        </w:rPr>
      </w:pPr>
      <w:bookmarkStart w:id="0" w:name="_Toc7191"/>
      <w:bookmarkStart w:id="1" w:name="_Toc25076"/>
      <w:bookmarkStart w:id="2" w:name="_Toc30553"/>
      <w:bookmarkStart w:id="3" w:name="_Toc29401"/>
      <w:bookmarkStart w:id="4" w:name="_Toc20446"/>
      <w:bookmarkStart w:id="5" w:name="_Toc9162"/>
      <w:bookmarkStart w:id="6" w:name="_Toc21180"/>
      <w:bookmarkStart w:id="7" w:name="_Toc25747"/>
      <w:bookmarkStart w:id="8" w:name="_Toc1790"/>
      <w:r>
        <w:rPr>
          <w:rFonts w:hint="eastAsia"/>
        </w:rPr>
        <w:t xml:space="preserve">            </w:t>
      </w:r>
      <w:r>
        <w:rPr>
          <w:rFonts w:hint="eastAsia"/>
          <w:b/>
          <w:bCs/>
        </w:rPr>
        <w:t xml:space="preserve">  </w:t>
      </w:r>
      <w:r>
        <w:rPr>
          <w:rFonts w:hint="eastAsia" w:ascii="楷体" w:hAnsi="楷体" w:eastAsia="楷体" w:cs="楷体"/>
          <w:b/>
          <w:bCs/>
        </w:rPr>
        <w:t xml:space="preserve">          (专业版)</w:t>
      </w:r>
    </w:p>
    <w:p w14:paraId="76DD8222">
      <w:pPr>
        <w:pStyle w:val="3"/>
        <w:numPr>
          <w:ilvl w:val="0"/>
          <w:numId w:val="2"/>
        </w:numPr>
        <w:spacing w:before="0" w:beforeAutospacing="0" w:after="0" w:afterAutospacing="0"/>
        <w:rPr>
          <w:color w:val="000000" w:themeColor="text1"/>
          <w14:textFill>
            <w14:solidFill>
              <w14:schemeClr w14:val="tx1"/>
            </w14:solidFill>
          </w14:textFill>
        </w:rPr>
      </w:pPr>
      <w:bookmarkStart w:id="9" w:name="_Toc19815"/>
      <w:r>
        <w:rPr>
          <w:rFonts w:hint="eastAsia"/>
          <w:color w:val="000000" w:themeColor="text1"/>
          <w14:textFill>
            <w14:solidFill>
              <w14:schemeClr w14:val="tx1"/>
            </w14:solidFill>
          </w14:textFill>
        </w:rPr>
        <w:t xml:space="preserve"> </w:t>
      </w:r>
      <w:bookmarkEnd w:id="0"/>
      <w:bookmarkEnd w:id="1"/>
      <w:bookmarkEnd w:id="2"/>
      <w:bookmarkEnd w:id="3"/>
      <w:bookmarkEnd w:id="4"/>
      <w:bookmarkEnd w:id="5"/>
      <w:bookmarkEnd w:id="6"/>
      <w:bookmarkEnd w:id="7"/>
      <w:bookmarkEnd w:id="8"/>
      <w:bookmarkStart w:id="10" w:name="_Toc17212"/>
      <w:r>
        <w:rPr>
          <w:rFonts w:hint="eastAsia"/>
          <w:color w:val="000000" w:themeColor="text1"/>
          <w14:textFill>
            <w14:solidFill>
              <w14:schemeClr w14:val="tx1"/>
            </w14:solidFill>
          </w14:textFill>
        </w:rPr>
        <w:t>评价结论</w:t>
      </w:r>
      <w:bookmarkEnd w:id="9"/>
      <w:bookmarkEnd w:id="10"/>
    </w:p>
    <w:p w14:paraId="7C0D3F55">
      <w:pPr>
        <w:ind w:firstLine="632"/>
      </w:pPr>
    </w:p>
    <w:p w14:paraId="5A169D6D">
      <w:pPr>
        <w:pStyle w:val="4"/>
        <w:numPr>
          <w:ilvl w:val="1"/>
          <w:numId w:val="0"/>
        </w:numPr>
        <w:ind w:firstLine="632" w:firstLineChars="200"/>
      </w:pPr>
      <w:bookmarkStart w:id="11" w:name="_Toc20890"/>
      <w:r>
        <w:rPr>
          <w:rFonts w:hint="eastAsia"/>
        </w:rPr>
        <w:t>一、评价分数和等级</w:t>
      </w:r>
      <w:bookmarkEnd w:id="11"/>
    </w:p>
    <w:p w14:paraId="466E8B63">
      <w:pPr>
        <w:ind w:firstLine="632"/>
        <w:rPr>
          <w:szCs w:val="32"/>
        </w:rPr>
      </w:pPr>
      <w:r>
        <w:rPr>
          <w:rFonts w:hint="eastAsia"/>
          <w:color w:val="000000" w:themeColor="text1"/>
          <w:szCs w:val="32"/>
          <w14:textFill>
            <w14:solidFill>
              <w14:schemeClr w14:val="tx1"/>
            </w14:solidFill>
          </w14:textFill>
        </w:rPr>
        <w:t>湖北天门张家湖国家湿地公园</w:t>
      </w:r>
      <w:r>
        <w:rPr>
          <w:rFonts w:hint="eastAsia"/>
          <w:color w:val="000000" w:themeColor="text1"/>
          <w:szCs w:val="32"/>
          <w:lang w:eastAsia="zh-Hans"/>
          <w14:textFill>
            <w14:solidFill>
              <w14:schemeClr w14:val="tx1"/>
            </w14:solidFill>
          </w14:textFill>
        </w:rPr>
        <w:t>2021年</w:t>
      </w:r>
      <w:r>
        <w:rPr>
          <w:rFonts w:hint="eastAsia"/>
          <w:color w:val="000000" w:themeColor="text1"/>
          <w:szCs w:val="32"/>
          <w14:textFill>
            <w14:solidFill>
              <w14:schemeClr w14:val="tx1"/>
            </w14:solidFill>
          </w14:textFill>
        </w:rPr>
        <w:t>度省级财政湿地保护与恢复</w:t>
      </w:r>
      <w:r>
        <w:rPr>
          <w:rFonts w:hint="eastAsia"/>
          <w:color w:val="000000" w:themeColor="text1"/>
          <w:szCs w:val="32"/>
          <w:lang w:eastAsia="zh-Hans"/>
          <w14:textFill>
            <w14:solidFill>
              <w14:schemeClr w14:val="tx1"/>
            </w14:solidFill>
          </w14:textFill>
        </w:rPr>
        <w:t>项目</w:t>
      </w:r>
      <w:r>
        <w:rPr>
          <w:rFonts w:hint="eastAsia"/>
          <w:szCs w:val="32"/>
        </w:rPr>
        <w:t>绩效评价得分87.1分，评价等级为“良”。</w:t>
      </w:r>
    </w:p>
    <w:tbl>
      <w:tblPr>
        <w:tblStyle w:val="25"/>
        <w:tblpPr w:leftFromText="180" w:rightFromText="180" w:vertAnchor="text" w:horzAnchor="page" w:tblpX="2085" w:tblpY="680"/>
        <w:tblOverlap w:val="never"/>
        <w:tblW w:w="7900" w:type="dxa"/>
        <w:tblInd w:w="0" w:type="dxa"/>
        <w:tblLayout w:type="fixed"/>
        <w:tblCellMar>
          <w:top w:w="0" w:type="dxa"/>
          <w:left w:w="108" w:type="dxa"/>
          <w:bottom w:w="0" w:type="dxa"/>
          <w:right w:w="108" w:type="dxa"/>
        </w:tblCellMar>
      </w:tblPr>
      <w:tblGrid>
        <w:gridCol w:w="2065"/>
        <w:gridCol w:w="2160"/>
        <w:gridCol w:w="2040"/>
        <w:gridCol w:w="1635"/>
      </w:tblGrid>
      <w:tr w14:paraId="5783A8B8">
        <w:tblPrEx>
          <w:tblCellMar>
            <w:top w:w="0" w:type="dxa"/>
            <w:left w:w="108" w:type="dxa"/>
            <w:bottom w:w="0" w:type="dxa"/>
            <w:right w:w="108" w:type="dxa"/>
          </w:tblCellMar>
        </w:tblPrEx>
        <w:trPr>
          <w:trHeight w:val="454" w:hRule="atLeast"/>
        </w:trPr>
        <w:tc>
          <w:tcPr>
            <w:tcW w:w="206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233C3D">
            <w:pPr>
              <w:widowControl/>
              <w:spacing w:line="560" w:lineRule="atLeast"/>
              <w:ind w:firstLine="0" w:firstLineChars="0"/>
              <w:jc w:val="center"/>
              <w:rPr>
                <w:kern w:val="0"/>
                <w:sz w:val="28"/>
                <w:szCs w:val="28"/>
              </w:rPr>
            </w:pPr>
            <w:r>
              <w:rPr>
                <w:rFonts w:hint="eastAsia"/>
                <w:kern w:val="0"/>
                <w:sz w:val="28"/>
                <w:szCs w:val="28"/>
              </w:rPr>
              <w:t>名 称</w:t>
            </w:r>
          </w:p>
        </w:tc>
        <w:tc>
          <w:tcPr>
            <w:tcW w:w="2160" w:type="dxa"/>
            <w:tcBorders>
              <w:top w:val="single" w:color="auto" w:sz="4" w:space="0"/>
              <w:left w:val="nil"/>
              <w:bottom w:val="single" w:color="auto" w:sz="4" w:space="0"/>
              <w:right w:val="single" w:color="auto" w:sz="4" w:space="0"/>
            </w:tcBorders>
            <w:shd w:val="clear" w:color="auto" w:fill="auto"/>
            <w:noWrap/>
            <w:vAlign w:val="center"/>
          </w:tcPr>
          <w:p w14:paraId="1CD40B46">
            <w:pPr>
              <w:widowControl/>
              <w:spacing w:line="560" w:lineRule="atLeast"/>
              <w:ind w:firstLine="0" w:firstLineChars="0"/>
              <w:jc w:val="center"/>
              <w:rPr>
                <w:kern w:val="0"/>
                <w:sz w:val="28"/>
                <w:szCs w:val="28"/>
              </w:rPr>
            </w:pPr>
            <w:r>
              <w:rPr>
                <w:rFonts w:hint="eastAsia"/>
                <w:kern w:val="0"/>
                <w:sz w:val="28"/>
                <w:szCs w:val="28"/>
              </w:rPr>
              <w:t>分 值</w:t>
            </w:r>
          </w:p>
        </w:tc>
        <w:tc>
          <w:tcPr>
            <w:tcW w:w="2040" w:type="dxa"/>
            <w:tcBorders>
              <w:top w:val="single" w:color="auto" w:sz="4" w:space="0"/>
              <w:left w:val="nil"/>
              <w:bottom w:val="single" w:color="auto" w:sz="4" w:space="0"/>
              <w:right w:val="single" w:color="auto" w:sz="4" w:space="0"/>
            </w:tcBorders>
            <w:shd w:val="clear" w:color="auto" w:fill="auto"/>
            <w:noWrap/>
            <w:vAlign w:val="center"/>
          </w:tcPr>
          <w:p w14:paraId="4E0DBB51">
            <w:pPr>
              <w:widowControl/>
              <w:spacing w:line="560" w:lineRule="atLeast"/>
              <w:ind w:firstLine="0" w:firstLineChars="0"/>
              <w:jc w:val="center"/>
              <w:rPr>
                <w:kern w:val="0"/>
                <w:sz w:val="28"/>
                <w:szCs w:val="28"/>
              </w:rPr>
            </w:pPr>
            <w:r>
              <w:rPr>
                <w:rFonts w:hint="eastAsia"/>
                <w:kern w:val="0"/>
                <w:sz w:val="28"/>
                <w:szCs w:val="28"/>
              </w:rPr>
              <w:t>得 分</w:t>
            </w:r>
          </w:p>
        </w:tc>
        <w:tc>
          <w:tcPr>
            <w:tcW w:w="1635" w:type="dxa"/>
            <w:tcBorders>
              <w:top w:val="single" w:color="auto" w:sz="4" w:space="0"/>
              <w:left w:val="nil"/>
              <w:bottom w:val="single" w:color="auto" w:sz="4" w:space="0"/>
              <w:right w:val="single" w:color="auto" w:sz="4" w:space="0"/>
            </w:tcBorders>
            <w:shd w:val="clear" w:color="auto" w:fill="auto"/>
            <w:noWrap/>
            <w:vAlign w:val="center"/>
          </w:tcPr>
          <w:p w14:paraId="3E490C39">
            <w:pPr>
              <w:widowControl/>
              <w:spacing w:line="560" w:lineRule="atLeast"/>
              <w:ind w:firstLine="0" w:firstLineChars="0"/>
              <w:jc w:val="center"/>
              <w:rPr>
                <w:kern w:val="0"/>
                <w:sz w:val="28"/>
                <w:szCs w:val="28"/>
              </w:rPr>
            </w:pPr>
            <w:r>
              <w:rPr>
                <w:rFonts w:hint="eastAsia"/>
                <w:kern w:val="0"/>
                <w:sz w:val="28"/>
                <w:szCs w:val="28"/>
              </w:rPr>
              <w:t>扣 分</w:t>
            </w:r>
          </w:p>
        </w:tc>
      </w:tr>
      <w:tr w14:paraId="746A7A72">
        <w:tblPrEx>
          <w:tblCellMar>
            <w:top w:w="0" w:type="dxa"/>
            <w:left w:w="108" w:type="dxa"/>
            <w:bottom w:w="0" w:type="dxa"/>
            <w:right w:w="108" w:type="dxa"/>
          </w:tblCellMar>
        </w:tblPrEx>
        <w:trPr>
          <w:trHeight w:val="454" w:hRule="atLeast"/>
        </w:trPr>
        <w:tc>
          <w:tcPr>
            <w:tcW w:w="2065" w:type="dxa"/>
            <w:tcBorders>
              <w:top w:val="nil"/>
              <w:left w:val="single" w:color="auto" w:sz="4" w:space="0"/>
              <w:bottom w:val="single" w:color="auto" w:sz="4" w:space="0"/>
              <w:right w:val="single" w:color="auto" w:sz="4" w:space="0"/>
            </w:tcBorders>
            <w:shd w:val="clear" w:color="auto" w:fill="auto"/>
            <w:noWrap/>
            <w:vAlign w:val="center"/>
          </w:tcPr>
          <w:p w14:paraId="59BED8A0">
            <w:pPr>
              <w:widowControl/>
              <w:spacing w:line="560" w:lineRule="atLeast"/>
              <w:ind w:firstLine="0" w:firstLineChars="0"/>
              <w:jc w:val="center"/>
              <w:rPr>
                <w:kern w:val="0"/>
                <w:sz w:val="28"/>
                <w:szCs w:val="28"/>
              </w:rPr>
            </w:pPr>
            <w:r>
              <w:rPr>
                <w:rFonts w:hint="eastAsia"/>
                <w:kern w:val="0"/>
                <w:sz w:val="28"/>
                <w:szCs w:val="28"/>
              </w:rPr>
              <w:t>决 策</w:t>
            </w:r>
          </w:p>
        </w:tc>
        <w:tc>
          <w:tcPr>
            <w:tcW w:w="2160" w:type="dxa"/>
            <w:tcBorders>
              <w:top w:val="nil"/>
              <w:left w:val="nil"/>
              <w:bottom w:val="single" w:color="auto" w:sz="4" w:space="0"/>
              <w:right w:val="single" w:color="auto" w:sz="4" w:space="0"/>
            </w:tcBorders>
            <w:shd w:val="clear" w:color="auto" w:fill="auto"/>
            <w:noWrap/>
            <w:vAlign w:val="center"/>
          </w:tcPr>
          <w:p w14:paraId="6F34C80B">
            <w:pPr>
              <w:widowControl/>
              <w:spacing w:line="560" w:lineRule="atLeast"/>
              <w:ind w:firstLine="0" w:firstLineChars="0"/>
              <w:jc w:val="center"/>
              <w:rPr>
                <w:kern w:val="0"/>
                <w:sz w:val="28"/>
                <w:szCs w:val="28"/>
              </w:rPr>
            </w:pPr>
            <w:r>
              <w:rPr>
                <w:rFonts w:hint="eastAsia"/>
                <w:kern w:val="0"/>
                <w:sz w:val="28"/>
                <w:szCs w:val="28"/>
              </w:rPr>
              <w:t>17</w:t>
            </w:r>
          </w:p>
        </w:tc>
        <w:tc>
          <w:tcPr>
            <w:tcW w:w="2040" w:type="dxa"/>
            <w:tcBorders>
              <w:top w:val="nil"/>
              <w:left w:val="nil"/>
              <w:bottom w:val="single" w:color="auto" w:sz="4" w:space="0"/>
              <w:right w:val="single" w:color="auto" w:sz="4" w:space="0"/>
            </w:tcBorders>
            <w:shd w:val="clear" w:color="auto" w:fill="auto"/>
            <w:noWrap/>
            <w:vAlign w:val="center"/>
          </w:tcPr>
          <w:p w14:paraId="4668A845">
            <w:pPr>
              <w:widowControl/>
              <w:spacing w:line="560" w:lineRule="atLeast"/>
              <w:ind w:firstLine="0" w:firstLineChars="0"/>
              <w:jc w:val="center"/>
              <w:rPr>
                <w:kern w:val="0"/>
                <w:sz w:val="28"/>
                <w:szCs w:val="28"/>
              </w:rPr>
            </w:pPr>
            <w:r>
              <w:rPr>
                <w:rFonts w:hint="eastAsia"/>
                <w:kern w:val="0"/>
                <w:sz w:val="28"/>
                <w:szCs w:val="28"/>
              </w:rPr>
              <w:t>15</w:t>
            </w:r>
          </w:p>
        </w:tc>
        <w:tc>
          <w:tcPr>
            <w:tcW w:w="1635" w:type="dxa"/>
            <w:tcBorders>
              <w:top w:val="nil"/>
              <w:left w:val="nil"/>
              <w:bottom w:val="single" w:color="auto" w:sz="4" w:space="0"/>
              <w:right w:val="single" w:color="auto" w:sz="4" w:space="0"/>
            </w:tcBorders>
            <w:shd w:val="clear" w:color="auto" w:fill="auto"/>
            <w:noWrap/>
            <w:vAlign w:val="center"/>
          </w:tcPr>
          <w:p w14:paraId="3DA52ECE">
            <w:pPr>
              <w:widowControl/>
              <w:spacing w:line="560" w:lineRule="atLeast"/>
              <w:ind w:firstLine="0" w:firstLineChars="0"/>
              <w:jc w:val="center"/>
              <w:rPr>
                <w:kern w:val="0"/>
                <w:sz w:val="28"/>
                <w:szCs w:val="28"/>
              </w:rPr>
            </w:pPr>
            <w:r>
              <w:rPr>
                <w:rFonts w:hint="eastAsia"/>
                <w:kern w:val="0"/>
                <w:sz w:val="28"/>
                <w:szCs w:val="28"/>
              </w:rPr>
              <w:t>2</w:t>
            </w:r>
          </w:p>
        </w:tc>
      </w:tr>
      <w:tr w14:paraId="01E1C066">
        <w:trPr>
          <w:trHeight w:val="90" w:hRule="atLeast"/>
        </w:trPr>
        <w:tc>
          <w:tcPr>
            <w:tcW w:w="2065" w:type="dxa"/>
            <w:tcBorders>
              <w:top w:val="nil"/>
              <w:left w:val="single" w:color="auto" w:sz="4" w:space="0"/>
              <w:bottom w:val="single" w:color="auto" w:sz="4" w:space="0"/>
              <w:right w:val="single" w:color="auto" w:sz="4" w:space="0"/>
            </w:tcBorders>
            <w:shd w:val="clear" w:color="auto" w:fill="auto"/>
            <w:noWrap/>
            <w:vAlign w:val="center"/>
          </w:tcPr>
          <w:p w14:paraId="29EF08E3">
            <w:pPr>
              <w:widowControl/>
              <w:spacing w:line="560" w:lineRule="atLeast"/>
              <w:ind w:firstLine="0" w:firstLineChars="0"/>
              <w:jc w:val="center"/>
              <w:rPr>
                <w:kern w:val="0"/>
                <w:sz w:val="28"/>
                <w:szCs w:val="28"/>
              </w:rPr>
            </w:pPr>
            <w:r>
              <w:rPr>
                <w:rFonts w:hint="eastAsia"/>
                <w:kern w:val="0"/>
                <w:sz w:val="28"/>
                <w:szCs w:val="28"/>
              </w:rPr>
              <w:t>过 程</w:t>
            </w:r>
          </w:p>
        </w:tc>
        <w:tc>
          <w:tcPr>
            <w:tcW w:w="2160" w:type="dxa"/>
            <w:tcBorders>
              <w:top w:val="nil"/>
              <w:left w:val="nil"/>
              <w:bottom w:val="single" w:color="auto" w:sz="4" w:space="0"/>
              <w:right w:val="single" w:color="auto" w:sz="4" w:space="0"/>
            </w:tcBorders>
            <w:shd w:val="clear" w:color="auto" w:fill="auto"/>
            <w:noWrap/>
            <w:vAlign w:val="center"/>
          </w:tcPr>
          <w:p w14:paraId="2002EC6E">
            <w:pPr>
              <w:widowControl/>
              <w:spacing w:line="560" w:lineRule="atLeast"/>
              <w:ind w:firstLine="0" w:firstLineChars="0"/>
              <w:jc w:val="center"/>
              <w:rPr>
                <w:kern w:val="0"/>
                <w:sz w:val="28"/>
                <w:szCs w:val="28"/>
              </w:rPr>
            </w:pPr>
            <w:r>
              <w:rPr>
                <w:rFonts w:hint="eastAsia"/>
                <w:kern w:val="0"/>
                <w:sz w:val="28"/>
                <w:szCs w:val="28"/>
              </w:rPr>
              <w:t>21</w:t>
            </w:r>
          </w:p>
        </w:tc>
        <w:tc>
          <w:tcPr>
            <w:tcW w:w="2040" w:type="dxa"/>
            <w:tcBorders>
              <w:top w:val="nil"/>
              <w:left w:val="nil"/>
              <w:bottom w:val="single" w:color="auto" w:sz="4" w:space="0"/>
              <w:right w:val="single" w:color="auto" w:sz="4" w:space="0"/>
            </w:tcBorders>
            <w:shd w:val="clear" w:color="auto" w:fill="auto"/>
            <w:noWrap/>
            <w:vAlign w:val="center"/>
          </w:tcPr>
          <w:p w14:paraId="19D2307D">
            <w:pPr>
              <w:widowControl/>
              <w:spacing w:line="560" w:lineRule="atLeast"/>
              <w:ind w:firstLine="828" w:firstLineChars="300"/>
              <w:rPr>
                <w:kern w:val="0"/>
                <w:sz w:val="28"/>
                <w:szCs w:val="28"/>
              </w:rPr>
            </w:pPr>
            <w:r>
              <w:rPr>
                <w:rFonts w:hint="eastAsia"/>
                <w:kern w:val="0"/>
                <w:sz w:val="28"/>
                <w:szCs w:val="28"/>
              </w:rPr>
              <w:t>18</w:t>
            </w:r>
          </w:p>
        </w:tc>
        <w:tc>
          <w:tcPr>
            <w:tcW w:w="1635" w:type="dxa"/>
            <w:tcBorders>
              <w:top w:val="nil"/>
              <w:left w:val="nil"/>
              <w:bottom w:val="single" w:color="auto" w:sz="4" w:space="0"/>
              <w:right w:val="single" w:color="auto" w:sz="4" w:space="0"/>
            </w:tcBorders>
            <w:shd w:val="clear" w:color="auto" w:fill="auto"/>
            <w:noWrap/>
            <w:vAlign w:val="center"/>
          </w:tcPr>
          <w:p w14:paraId="755DBA83">
            <w:pPr>
              <w:widowControl/>
              <w:spacing w:line="560" w:lineRule="atLeast"/>
              <w:ind w:firstLine="0" w:firstLineChars="0"/>
              <w:jc w:val="center"/>
              <w:rPr>
                <w:kern w:val="0"/>
                <w:sz w:val="28"/>
                <w:szCs w:val="28"/>
              </w:rPr>
            </w:pPr>
            <w:r>
              <w:rPr>
                <w:rFonts w:hint="eastAsia"/>
                <w:kern w:val="0"/>
                <w:sz w:val="28"/>
                <w:szCs w:val="28"/>
              </w:rPr>
              <w:t>3</w:t>
            </w:r>
          </w:p>
        </w:tc>
      </w:tr>
      <w:tr w14:paraId="1B7E60A1">
        <w:tblPrEx>
          <w:tblCellMar>
            <w:top w:w="0" w:type="dxa"/>
            <w:left w:w="108" w:type="dxa"/>
            <w:bottom w:w="0" w:type="dxa"/>
            <w:right w:w="108" w:type="dxa"/>
          </w:tblCellMar>
        </w:tblPrEx>
        <w:trPr>
          <w:trHeight w:val="454" w:hRule="atLeast"/>
        </w:trPr>
        <w:tc>
          <w:tcPr>
            <w:tcW w:w="2065" w:type="dxa"/>
            <w:tcBorders>
              <w:top w:val="nil"/>
              <w:left w:val="single" w:color="auto" w:sz="4" w:space="0"/>
              <w:bottom w:val="single" w:color="auto" w:sz="4" w:space="0"/>
              <w:right w:val="single" w:color="auto" w:sz="4" w:space="0"/>
            </w:tcBorders>
            <w:shd w:val="clear" w:color="auto" w:fill="auto"/>
            <w:noWrap/>
            <w:vAlign w:val="center"/>
          </w:tcPr>
          <w:p w14:paraId="25AF50D9">
            <w:pPr>
              <w:widowControl/>
              <w:spacing w:line="560" w:lineRule="atLeast"/>
              <w:ind w:firstLine="0" w:firstLineChars="0"/>
              <w:jc w:val="center"/>
              <w:rPr>
                <w:kern w:val="0"/>
                <w:sz w:val="28"/>
                <w:szCs w:val="28"/>
              </w:rPr>
            </w:pPr>
            <w:r>
              <w:rPr>
                <w:rFonts w:hint="eastAsia"/>
                <w:kern w:val="0"/>
                <w:sz w:val="28"/>
                <w:szCs w:val="28"/>
              </w:rPr>
              <w:t>产 出</w:t>
            </w:r>
          </w:p>
        </w:tc>
        <w:tc>
          <w:tcPr>
            <w:tcW w:w="2160" w:type="dxa"/>
            <w:tcBorders>
              <w:top w:val="nil"/>
              <w:left w:val="nil"/>
              <w:bottom w:val="single" w:color="auto" w:sz="4" w:space="0"/>
              <w:right w:val="single" w:color="auto" w:sz="4" w:space="0"/>
            </w:tcBorders>
            <w:shd w:val="clear" w:color="auto" w:fill="auto"/>
            <w:noWrap/>
            <w:vAlign w:val="center"/>
          </w:tcPr>
          <w:p w14:paraId="49F480EC">
            <w:pPr>
              <w:widowControl/>
              <w:spacing w:line="560" w:lineRule="atLeast"/>
              <w:ind w:firstLine="0" w:firstLineChars="0"/>
              <w:jc w:val="center"/>
              <w:rPr>
                <w:kern w:val="0"/>
                <w:sz w:val="28"/>
                <w:szCs w:val="28"/>
              </w:rPr>
            </w:pPr>
            <w:r>
              <w:rPr>
                <w:rFonts w:hint="eastAsia"/>
                <w:kern w:val="0"/>
                <w:sz w:val="28"/>
                <w:szCs w:val="28"/>
              </w:rPr>
              <w:t>30</w:t>
            </w:r>
          </w:p>
        </w:tc>
        <w:tc>
          <w:tcPr>
            <w:tcW w:w="2040" w:type="dxa"/>
            <w:tcBorders>
              <w:top w:val="nil"/>
              <w:left w:val="nil"/>
              <w:bottom w:val="single" w:color="auto" w:sz="4" w:space="0"/>
              <w:right w:val="single" w:color="auto" w:sz="4" w:space="0"/>
            </w:tcBorders>
            <w:shd w:val="clear" w:color="auto" w:fill="auto"/>
            <w:noWrap/>
            <w:vAlign w:val="center"/>
          </w:tcPr>
          <w:p w14:paraId="00EADBE9">
            <w:pPr>
              <w:widowControl/>
              <w:spacing w:line="560" w:lineRule="atLeast"/>
              <w:ind w:firstLine="0" w:firstLineChars="0"/>
              <w:jc w:val="center"/>
              <w:rPr>
                <w:kern w:val="0"/>
                <w:sz w:val="28"/>
                <w:szCs w:val="28"/>
              </w:rPr>
            </w:pPr>
            <w:r>
              <w:rPr>
                <w:rFonts w:hint="eastAsia"/>
                <w:kern w:val="0"/>
                <w:sz w:val="28"/>
                <w:szCs w:val="28"/>
              </w:rPr>
              <w:t>27</w:t>
            </w:r>
          </w:p>
        </w:tc>
        <w:tc>
          <w:tcPr>
            <w:tcW w:w="1635" w:type="dxa"/>
            <w:tcBorders>
              <w:top w:val="nil"/>
              <w:left w:val="nil"/>
              <w:bottom w:val="single" w:color="auto" w:sz="4" w:space="0"/>
              <w:right w:val="single" w:color="auto" w:sz="4" w:space="0"/>
            </w:tcBorders>
            <w:shd w:val="clear" w:color="auto" w:fill="auto"/>
            <w:noWrap/>
            <w:vAlign w:val="center"/>
          </w:tcPr>
          <w:p w14:paraId="7C37C6F7">
            <w:pPr>
              <w:widowControl/>
              <w:spacing w:line="560" w:lineRule="atLeast"/>
              <w:ind w:firstLine="0" w:firstLineChars="0"/>
              <w:jc w:val="center"/>
              <w:rPr>
                <w:kern w:val="0"/>
                <w:sz w:val="28"/>
                <w:szCs w:val="28"/>
              </w:rPr>
            </w:pPr>
            <w:r>
              <w:rPr>
                <w:rFonts w:hint="eastAsia"/>
                <w:kern w:val="0"/>
                <w:sz w:val="28"/>
                <w:szCs w:val="28"/>
              </w:rPr>
              <w:t>3</w:t>
            </w:r>
          </w:p>
        </w:tc>
      </w:tr>
      <w:tr w14:paraId="3BE99270">
        <w:tblPrEx>
          <w:tblCellMar>
            <w:top w:w="0" w:type="dxa"/>
            <w:left w:w="108" w:type="dxa"/>
            <w:bottom w:w="0" w:type="dxa"/>
            <w:right w:w="108" w:type="dxa"/>
          </w:tblCellMar>
        </w:tblPrEx>
        <w:trPr>
          <w:trHeight w:val="454" w:hRule="atLeast"/>
        </w:trPr>
        <w:tc>
          <w:tcPr>
            <w:tcW w:w="2065" w:type="dxa"/>
            <w:tcBorders>
              <w:top w:val="nil"/>
              <w:left w:val="single" w:color="auto" w:sz="4" w:space="0"/>
              <w:bottom w:val="single" w:color="auto" w:sz="4" w:space="0"/>
              <w:right w:val="single" w:color="auto" w:sz="4" w:space="0"/>
            </w:tcBorders>
            <w:shd w:val="clear" w:color="auto" w:fill="auto"/>
            <w:noWrap/>
            <w:vAlign w:val="center"/>
          </w:tcPr>
          <w:p w14:paraId="27054E6C">
            <w:pPr>
              <w:widowControl/>
              <w:spacing w:line="560" w:lineRule="atLeast"/>
              <w:ind w:firstLine="0" w:firstLineChars="0"/>
              <w:jc w:val="center"/>
              <w:rPr>
                <w:kern w:val="0"/>
                <w:sz w:val="28"/>
                <w:szCs w:val="28"/>
              </w:rPr>
            </w:pPr>
            <w:r>
              <w:rPr>
                <w:rFonts w:hint="eastAsia"/>
                <w:kern w:val="0"/>
                <w:sz w:val="28"/>
                <w:szCs w:val="28"/>
              </w:rPr>
              <w:t>效 果</w:t>
            </w:r>
          </w:p>
        </w:tc>
        <w:tc>
          <w:tcPr>
            <w:tcW w:w="2160" w:type="dxa"/>
            <w:tcBorders>
              <w:top w:val="nil"/>
              <w:left w:val="nil"/>
              <w:bottom w:val="single" w:color="auto" w:sz="4" w:space="0"/>
              <w:right w:val="single" w:color="auto" w:sz="4" w:space="0"/>
            </w:tcBorders>
            <w:shd w:val="clear" w:color="auto" w:fill="auto"/>
            <w:noWrap/>
            <w:vAlign w:val="center"/>
          </w:tcPr>
          <w:p w14:paraId="64EC4228">
            <w:pPr>
              <w:widowControl/>
              <w:spacing w:line="560" w:lineRule="atLeast"/>
              <w:ind w:firstLine="0" w:firstLineChars="0"/>
              <w:jc w:val="center"/>
              <w:rPr>
                <w:kern w:val="0"/>
                <w:sz w:val="28"/>
                <w:szCs w:val="28"/>
              </w:rPr>
            </w:pPr>
            <w:r>
              <w:rPr>
                <w:rFonts w:hint="eastAsia"/>
                <w:kern w:val="0"/>
                <w:sz w:val="28"/>
                <w:szCs w:val="28"/>
              </w:rPr>
              <w:t>32</w:t>
            </w:r>
          </w:p>
        </w:tc>
        <w:tc>
          <w:tcPr>
            <w:tcW w:w="2040" w:type="dxa"/>
            <w:tcBorders>
              <w:top w:val="nil"/>
              <w:left w:val="nil"/>
              <w:bottom w:val="single" w:color="auto" w:sz="4" w:space="0"/>
              <w:right w:val="single" w:color="auto" w:sz="4" w:space="0"/>
            </w:tcBorders>
            <w:shd w:val="clear" w:color="auto" w:fill="auto"/>
            <w:noWrap/>
            <w:vAlign w:val="center"/>
          </w:tcPr>
          <w:p w14:paraId="70206CC7">
            <w:pPr>
              <w:widowControl/>
              <w:spacing w:line="560" w:lineRule="atLeast"/>
              <w:ind w:firstLine="0" w:firstLineChars="0"/>
              <w:jc w:val="center"/>
              <w:rPr>
                <w:kern w:val="0"/>
                <w:sz w:val="28"/>
                <w:szCs w:val="28"/>
              </w:rPr>
            </w:pPr>
            <w:r>
              <w:rPr>
                <w:rFonts w:hint="eastAsia"/>
                <w:kern w:val="0"/>
                <w:sz w:val="28"/>
                <w:szCs w:val="28"/>
              </w:rPr>
              <w:t>27.1</w:t>
            </w:r>
          </w:p>
        </w:tc>
        <w:tc>
          <w:tcPr>
            <w:tcW w:w="1635" w:type="dxa"/>
            <w:tcBorders>
              <w:top w:val="nil"/>
              <w:left w:val="nil"/>
              <w:bottom w:val="single" w:color="auto" w:sz="4" w:space="0"/>
              <w:right w:val="single" w:color="auto" w:sz="4" w:space="0"/>
            </w:tcBorders>
            <w:shd w:val="clear" w:color="auto" w:fill="auto"/>
            <w:noWrap/>
            <w:vAlign w:val="center"/>
          </w:tcPr>
          <w:p w14:paraId="2651686F">
            <w:pPr>
              <w:widowControl/>
              <w:spacing w:line="560" w:lineRule="atLeast"/>
              <w:ind w:firstLine="0" w:firstLineChars="0"/>
              <w:jc w:val="center"/>
              <w:rPr>
                <w:kern w:val="0"/>
                <w:sz w:val="28"/>
                <w:szCs w:val="28"/>
              </w:rPr>
            </w:pPr>
            <w:r>
              <w:rPr>
                <w:rFonts w:hint="eastAsia"/>
                <w:kern w:val="0"/>
                <w:sz w:val="28"/>
                <w:szCs w:val="28"/>
              </w:rPr>
              <w:t>4.9</w:t>
            </w:r>
          </w:p>
        </w:tc>
      </w:tr>
      <w:tr w14:paraId="0E0C49B3">
        <w:tblPrEx>
          <w:tblCellMar>
            <w:top w:w="0" w:type="dxa"/>
            <w:left w:w="108" w:type="dxa"/>
            <w:bottom w:w="0" w:type="dxa"/>
            <w:right w:w="108" w:type="dxa"/>
          </w:tblCellMar>
        </w:tblPrEx>
        <w:trPr>
          <w:trHeight w:val="454" w:hRule="atLeast"/>
        </w:trPr>
        <w:tc>
          <w:tcPr>
            <w:tcW w:w="2065" w:type="dxa"/>
            <w:tcBorders>
              <w:top w:val="nil"/>
              <w:left w:val="single" w:color="auto" w:sz="4" w:space="0"/>
              <w:bottom w:val="single" w:color="auto" w:sz="4" w:space="0"/>
              <w:right w:val="single" w:color="auto" w:sz="4" w:space="0"/>
            </w:tcBorders>
            <w:shd w:val="clear" w:color="auto" w:fill="auto"/>
            <w:noWrap/>
            <w:vAlign w:val="center"/>
          </w:tcPr>
          <w:p w14:paraId="22597A2B">
            <w:pPr>
              <w:widowControl/>
              <w:spacing w:line="560" w:lineRule="atLeast"/>
              <w:ind w:firstLine="0" w:firstLineChars="0"/>
              <w:jc w:val="center"/>
              <w:rPr>
                <w:kern w:val="0"/>
                <w:sz w:val="28"/>
                <w:szCs w:val="28"/>
              </w:rPr>
            </w:pPr>
            <w:r>
              <w:rPr>
                <w:rFonts w:hint="eastAsia"/>
                <w:kern w:val="0"/>
                <w:sz w:val="28"/>
                <w:szCs w:val="28"/>
              </w:rPr>
              <w:t>总 分</w:t>
            </w:r>
          </w:p>
        </w:tc>
        <w:tc>
          <w:tcPr>
            <w:tcW w:w="2160" w:type="dxa"/>
            <w:tcBorders>
              <w:top w:val="nil"/>
              <w:left w:val="nil"/>
              <w:bottom w:val="single" w:color="auto" w:sz="4" w:space="0"/>
              <w:right w:val="single" w:color="auto" w:sz="4" w:space="0"/>
            </w:tcBorders>
            <w:shd w:val="clear" w:color="auto" w:fill="auto"/>
            <w:noWrap/>
            <w:vAlign w:val="center"/>
          </w:tcPr>
          <w:p w14:paraId="5B6663D2">
            <w:pPr>
              <w:widowControl/>
              <w:spacing w:line="560" w:lineRule="atLeast"/>
              <w:ind w:firstLine="0" w:firstLineChars="0"/>
              <w:jc w:val="center"/>
              <w:rPr>
                <w:kern w:val="0"/>
                <w:sz w:val="28"/>
                <w:szCs w:val="28"/>
              </w:rPr>
            </w:pPr>
            <w:r>
              <w:rPr>
                <w:rFonts w:hint="eastAsia"/>
                <w:kern w:val="0"/>
                <w:sz w:val="28"/>
                <w:szCs w:val="28"/>
              </w:rPr>
              <w:t>100</w:t>
            </w:r>
          </w:p>
        </w:tc>
        <w:tc>
          <w:tcPr>
            <w:tcW w:w="2040" w:type="dxa"/>
            <w:tcBorders>
              <w:top w:val="nil"/>
              <w:left w:val="nil"/>
              <w:bottom w:val="single" w:color="auto" w:sz="4" w:space="0"/>
              <w:right w:val="single" w:color="auto" w:sz="4" w:space="0"/>
            </w:tcBorders>
            <w:shd w:val="clear" w:color="auto" w:fill="auto"/>
            <w:noWrap/>
            <w:vAlign w:val="center"/>
          </w:tcPr>
          <w:p w14:paraId="44FDDDBF">
            <w:pPr>
              <w:widowControl/>
              <w:spacing w:line="560" w:lineRule="atLeast"/>
              <w:ind w:firstLine="0" w:firstLineChars="0"/>
              <w:jc w:val="center"/>
              <w:rPr>
                <w:kern w:val="0"/>
                <w:sz w:val="28"/>
                <w:szCs w:val="28"/>
              </w:rPr>
            </w:pPr>
            <w:r>
              <w:rPr>
                <w:rFonts w:hint="eastAsia"/>
                <w:kern w:val="0"/>
                <w:sz w:val="28"/>
                <w:szCs w:val="28"/>
              </w:rPr>
              <w:t>87.1</w:t>
            </w:r>
          </w:p>
        </w:tc>
        <w:tc>
          <w:tcPr>
            <w:tcW w:w="1635" w:type="dxa"/>
            <w:tcBorders>
              <w:top w:val="nil"/>
              <w:left w:val="nil"/>
              <w:bottom w:val="single" w:color="auto" w:sz="4" w:space="0"/>
              <w:right w:val="single" w:color="auto" w:sz="4" w:space="0"/>
            </w:tcBorders>
            <w:shd w:val="clear" w:color="auto" w:fill="auto"/>
            <w:noWrap/>
            <w:vAlign w:val="center"/>
          </w:tcPr>
          <w:p w14:paraId="79980167">
            <w:pPr>
              <w:widowControl/>
              <w:spacing w:line="560" w:lineRule="atLeast"/>
              <w:ind w:firstLine="0" w:firstLineChars="0"/>
              <w:jc w:val="center"/>
              <w:rPr>
                <w:kern w:val="0"/>
                <w:sz w:val="28"/>
                <w:szCs w:val="28"/>
              </w:rPr>
            </w:pPr>
            <w:r>
              <w:rPr>
                <w:rFonts w:hint="eastAsia"/>
                <w:kern w:val="0"/>
                <w:sz w:val="28"/>
                <w:szCs w:val="28"/>
              </w:rPr>
              <w:t>12.9</w:t>
            </w:r>
          </w:p>
        </w:tc>
      </w:tr>
    </w:tbl>
    <w:p w14:paraId="5CAED5A3">
      <w:pPr>
        <w:pStyle w:val="4"/>
        <w:numPr>
          <w:ilvl w:val="1"/>
          <w:numId w:val="0"/>
        </w:numPr>
        <w:ind w:firstLine="632" w:firstLineChars="200"/>
      </w:pPr>
      <w:bookmarkStart w:id="12" w:name="_Toc12742"/>
      <w:r>
        <w:rPr>
          <w:rFonts w:hint="eastAsia"/>
        </w:rPr>
        <w:t>二、资金使用情况</w:t>
      </w:r>
      <w:bookmarkEnd w:id="12"/>
    </w:p>
    <w:p w14:paraId="159F6B40">
      <w:pPr>
        <w:autoSpaceDE w:val="0"/>
        <w:autoSpaceDN w:val="0"/>
        <w:adjustRightInd w:val="0"/>
        <w:ind w:firstLine="632"/>
      </w:pPr>
      <w:r>
        <w:rPr>
          <w:rFonts w:hint="eastAsia"/>
          <w:bCs/>
          <w:szCs w:val="32"/>
        </w:rPr>
        <w:t>项目预算100万元，实际到位100万元，资金到位率100%；项目实际执行资金745,532.42元，预算执行率74.5%。（湿地保护与恢复项目</w:t>
      </w:r>
      <w:r>
        <w:rPr>
          <w:rFonts w:hint="eastAsia"/>
          <w:bCs/>
          <w:sz w:val="30"/>
          <w:szCs w:val="30"/>
        </w:rPr>
        <w:t>资金实际完成情况见后资金使用情况）</w:t>
      </w:r>
    </w:p>
    <w:p w14:paraId="10525BE6">
      <w:pPr>
        <w:pStyle w:val="4"/>
        <w:numPr>
          <w:ilvl w:val="1"/>
          <w:numId w:val="0"/>
        </w:numPr>
        <w:ind w:firstLine="632" w:firstLineChars="200"/>
      </w:pPr>
      <w:bookmarkStart w:id="13" w:name="_Toc13278"/>
      <w:r>
        <w:rPr>
          <w:rFonts w:hint="eastAsia"/>
        </w:rPr>
        <w:t>三、绩效目标完成情况分析</w:t>
      </w:r>
      <w:bookmarkEnd w:id="13"/>
    </w:p>
    <w:p w14:paraId="25DCA839">
      <w:pPr>
        <w:ind w:firstLine="632"/>
        <w:jc w:val="left"/>
      </w:pPr>
      <w:r>
        <w:rPr>
          <w:rFonts w:hint="eastAsia"/>
        </w:rPr>
        <w:t>本次绩效评价主要从项目决策、项目资金管理情况、产出和效果完成情况进行简要分析：</w:t>
      </w:r>
    </w:p>
    <w:p w14:paraId="0EFB91DD">
      <w:pPr>
        <w:ind w:firstLine="634"/>
        <w:rPr>
          <w:rFonts w:ascii="Times New Roman" w:hAnsi="Times New Roman" w:cs="Times New Roman"/>
          <w:bCs/>
          <w:color w:val="FF0000"/>
          <w:szCs w:val="32"/>
        </w:rPr>
      </w:pPr>
      <w:bookmarkStart w:id="14" w:name="_Toc14447"/>
      <w:r>
        <w:rPr>
          <w:rStyle w:val="60"/>
          <w:rFonts w:hint="eastAsia"/>
        </w:rPr>
        <w:t>(一）决策</w:t>
      </w:r>
      <w:bookmarkEnd w:id="14"/>
      <w:r>
        <w:rPr>
          <w:rFonts w:hint="eastAsia"/>
          <w:b/>
          <w:bCs/>
          <w:szCs w:val="32"/>
        </w:rPr>
        <w:t>。</w:t>
      </w:r>
      <w:r>
        <w:rPr>
          <w:rFonts w:hint="eastAsia"/>
          <w:szCs w:val="32"/>
        </w:rPr>
        <w:t>决策权重17分，得分15分，扣分2分。</w:t>
      </w:r>
      <w:r>
        <w:rPr>
          <w:rFonts w:hint="eastAsia"/>
          <w:bCs/>
          <w:szCs w:val="32"/>
        </w:rPr>
        <w:t>主要扣分点在于：</w:t>
      </w:r>
      <w:r>
        <w:rPr>
          <w:rFonts w:hint="eastAsia"/>
          <w:szCs w:val="32"/>
        </w:rPr>
        <w:t>项目</w:t>
      </w:r>
      <w:r>
        <w:rPr>
          <w:rFonts w:hint="eastAsia"/>
          <w:bCs/>
        </w:rPr>
        <w:t>绩效目标不合理；绩效指标不明确。</w:t>
      </w:r>
    </w:p>
    <w:p w14:paraId="4C6E197C">
      <w:pPr>
        <w:ind w:firstLine="634"/>
        <w:rPr>
          <w:bCs/>
          <w:szCs w:val="32"/>
        </w:rPr>
      </w:pPr>
      <w:bookmarkStart w:id="15" w:name="_Toc29216"/>
      <w:r>
        <w:rPr>
          <w:rStyle w:val="60"/>
          <w:rFonts w:hint="eastAsia"/>
        </w:rPr>
        <w:t>（二）过程</w:t>
      </w:r>
      <w:bookmarkEnd w:id="15"/>
      <w:r>
        <w:rPr>
          <w:rFonts w:hint="eastAsia"/>
          <w:b/>
          <w:bCs/>
          <w:szCs w:val="32"/>
        </w:rPr>
        <w:t>。</w:t>
      </w:r>
      <w:r>
        <w:rPr>
          <w:rFonts w:hint="eastAsia"/>
          <w:szCs w:val="32"/>
        </w:rPr>
        <w:t>过程权重21分，得分18分，扣分3分</w:t>
      </w:r>
      <w:r>
        <w:rPr>
          <w:rFonts w:hint="eastAsia"/>
          <w:bCs/>
          <w:szCs w:val="32"/>
        </w:rPr>
        <w:t>。</w:t>
      </w:r>
      <w:r>
        <w:rPr>
          <w:rFonts w:hint="eastAsia"/>
        </w:rPr>
        <w:t>项目资金到位率100%。</w:t>
      </w:r>
      <w:r>
        <w:rPr>
          <w:rFonts w:hint="eastAsia"/>
          <w:szCs w:val="32"/>
        </w:rPr>
        <w:t>主要扣分点在于：</w:t>
      </w:r>
      <w:r>
        <w:rPr>
          <w:rFonts w:hint="eastAsia"/>
        </w:rPr>
        <w:t>预算执行率74%</w:t>
      </w:r>
      <w:r>
        <w:rPr>
          <w:rFonts w:hint="eastAsia"/>
          <w:szCs w:val="32"/>
        </w:rPr>
        <w:t xml:space="preserve"> ，未达到100%； 制度执行有效性差；子项目</w:t>
      </w:r>
      <w:r>
        <w:rPr>
          <w:rFonts w:hint="eastAsia" w:ascii="Times New Roman" w:hAnsi="Times New Roman" w:cs="Times New Roman"/>
          <w:bCs/>
          <w:szCs w:val="32"/>
        </w:rPr>
        <w:t>资金</w:t>
      </w:r>
      <w:r>
        <w:rPr>
          <w:rFonts w:hint="eastAsia"/>
          <w:szCs w:val="32"/>
        </w:rPr>
        <w:t>支出不合规。</w:t>
      </w:r>
    </w:p>
    <w:p w14:paraId="42995833">
      <w:pPr>
        <w:ind w:firstLine="634"/>
        <w:rPr>
          <w:bCs/>
          <w:szCs w:val="32"/>
        </w:rPr>
      </w:pPr>
      <w:bookmarkStart w:id="16" w:name="_Toc30480"/>
      <w:r>
        <w:rPr>
          <w:rStyle w:val="60"/>
          <w:rFonts w:hint="eastAsia"/>
        </w:rPr>
        <w:t>（三）产出</w:t>
      </w:r>
      <w:bookmarkEnd w:id="16"/>
      <w:r>
        <w:rPr>
          <w:rFonts w:hint="eastAsia"/>
          <w:b/>
          <w:bCs/>
          <w:szCs w:val="32"/>
        </w:rPr>
        <w:t>。</w:t>
      </w:r>
      <w:r>
        <w:rPr>
          <w:rFonts w:hint="eastAsia"/>
          <w:szCs w:val="32"/>
        </w:rPr>
        <w:t>产出权重30分，得分27 分，扣分3分。</w:t>
      </w:r>
      <w:r>
        <w:rPr>
          <w:rFonts w:hint="eastAsia" w:ascii="Times New Roman" w:hAnsi="Times New Roman" w:cs="Times New Roman"/>
          <w:bCs/>
          <w:szCs w:val="32"/>
        </w:rPr>
        <w:t>项目</w:t>
      </w:r>
      <w:r>
        <w:rPr>
          <w:rFonts w:hint="eastAsia" w:cs="宋体"/>
          <w:bCs/>
          <w:szCs w:val="32"/>
        </w:rPr>
        <w:t>产出质量不达标；项目实施进度慢。</w:t>
      </w:r>
    </w:p>
    <w:p w14:paraId="7518B77D">
      <w:pPr>
        <w:ind w:firstLine="634"/>
        <w:rPr>
          <w:szCs w:val="32"/>
        </w:rPr>
      </w:pPr>
      <w:bookmarkStart w:id="17" w:name="_Toc31143"/>
      <w:r>
        <w:rPr>
          <w:rStyle w:val="60"/>
          <w:rFonts w:hint="eastAsia"/>
        </w:rPr>
        <w:t>（四）效果</w:t>
      </w:r>
      <w:bookmarkEnd w:id="17"/>
      <w:r>
        <w:rPr>
          <w:rFonts w:hint="eastAsia"/>
          <w:b/>
          <w:bCs/>
          <w:szCs w:val="32"/>
        </w:rPr>
        <w:t>。</w:t>
      </w:r>
      <w:r>
        <w:rPr>
          <w:rFonts w:hint="eastAsia"/>
          <w:szCs w:val="32"/>
        </w:rPr>
        <w:t>效果权重32分，得分27.1分，扣分4.9分</w:t>
      </w:r>
    </w:p>
    <w:p w14:paraId="4A73B953">
      <w:pPr>
        <w:tabs>
          <w:tab w:val="left" w:pos="6327"/>
        </w:tabs>
        <w:ind w:firstLine="632"/>
      </w:pPr>
      <w:r>
        <w:rPr>
          <w:rFonts w:hint="eastAsia"/>
          <w:bCs/>
          <w:szCs w:val="32"/>
        </w:rPr>
        <w:t>问卷调查统计结果满意度为91%。</w:t>
      </w:r>
      <w:r>
        <w:rPr>
          <w:rFonts w:hint="eastAsia"/>
          <w:bCs/>
          <w:szCs w:val="32"/>
        </w:rPr>
        <w:tab/>
      </w:r>
    </w:p>
    <w:p w14:paraId="1603F053">
      <w:pPr>
        <w:pStyle w:val="4"/>
        <w:numPr>
          <w:ilvl w:val="1"/>
          <w:numId w:val="0"/>
        </w:numPr>
        <w:ind w:firstLine="632" w:firstLineChars="200"/>
      </w:pPr>
      <w:bookmarkStart w:id="18" w:name="_Toc29421"/>
      <w:bookmarkStart w:id="19" w:name="_Toc1886"/>
      <w:r>
        <w:rPr>
          <w:rFonts w:hint="eastAsia"/>
        </w:rPr>
        <w:t>四、项目成效、存在的问题和原因</w:t>
      </w:r>
      <w:bookmarkEnd w:id="18"/>
      <w:bookmarkEnd w:id="19"/>
    </w:p>
    <w:p w14:paraId="1E0FB78C">
      <w:pPr>
        <w:pStyle w:val="5"/>
        <w:numPr>
          <w:ilvl w:val="2"/>
          <w:numId w:val="0"/>
        </w:numPr>
        <w:ind w:left="630"/>
      </w:pPr>
      <w:bookmarkStart w:id="20" w:name="_Toc180"/>
      <w:bookmarkStart w:id="21" w:name="_Toc28148"/>
      <w:r>
        <w:rPr>
          <w:rFonts w:hint="eastAsia"/>
        </w:rPr>
        <w:t>（一）主要成效</w:t>
      </w:r>
      <w:bookmarkEnd w:id="20"/>
      <w:bookmarkEnd w:id="21"/>
    </w:p>
    <w:p w14:paraId="7CFEF002">
      <w:pPr>
        <w:ind w:firstLine="632"/>
        <w:rPr>
          <w:color w:val="000000" w:themeColor="text1"/>
          <w:szCs w:val="32"/>
          <w14:textFill>
            <w14:solidFill>
              <w14:schemeClr w14:val="tx1"/>
            </w14:solidFill>
          </w14:textFill>
        </w:rPr>
      </w:pPr>
      <w:bookmarkStart w:id="22" w:name="_Toc477082706"/>
      <w:bookmarkStart w:id="23" w:name="_Toc508181930"/>
      <w:bookmarkStart w:id="24" w:name="_Toc508270945"/>
      <w:r>
        <w:rPr>
          <w:rFonts w:hint="eastAsia"/>
          <w:kern w:val="0"/>
          <w:szCs w:val="32"/>
        </w:rPr>
        <w:t>1.湿地保护与恢复成效明显。</w:t>
      </w:r>
      <w:r>
        <w:rPr>
          <w:rFonts w:hint="eastAsia"/>
          <w:color w:val="000000" w:themeColor="text1"/>
          <w:szCs w:val="32"/>
          <w14:textFill>
            <w14:solidFill>
              <w14:schemeClr w14:val="tx1"/>
            </w14:solidFill>
          </w14:textFill>
        </w:rPr>
        <w:t>依据湿地公园建设总体规划，对湿地公园进行了全面保护与恢复，生态系统健康安全。与2015年对比，野生动物尤其是鸟类数量明显增加，新增国家二级保护鸟类1种；张家湖区域水生植物明显增多，生物多样性进一步丰富，主湖区水质常年稳定保持在国家Ⅲ类标准以上，水岸及景观稳定保持自然状态。</w:t>
      </w:r>
    </w:p>
    <w:p w14:paraId="23CC30FC">
      <w:pPr>
        <w:ind w:firstLine="632"/>
        <w:rPr>
          <w:color w:val="000000" w:themeColor="text1"/>
          <w:szCs w:val="32"/>
          <w14:textFill>
            <w14:solidFill>
              <w14:schemeClr w14:val="tx1"/>
            </w14:solidFill>
          </w14:textFill>
        </w:rPr>
      </w:pPr>
      <w:r>
        <w:rPr>
          <w:rFonts w:hint="eastAsia"/>
          <w:kern w:val="0"/>
          <w:szCs w:val="32"/>
        </w:rPr>
        <w:t>2.湿地公园管理能力全面提升。</w:t>
      </w:r>
      <w:r>
        <w:rPr>
          <w:rFonts w:hint="eastAsia"/>
          <w:color w:val="000000" w:themeColor="text1"/>
          <w:szCs w:val="32"/>
          <w14:textFill>
            <w14:solidFill>
              <w14:schemeClr w14:val="tx1"/>
            </w14:solidFill>
          </w14:textFill>
        </w:rPr>
        <w:t>公园规划范围边界清晰，土地所有权、使用权及管理权关系明确。工作经费全额列入财政预算，管理人员整体专业素质较高。公园管理和保护规章制度完善，档案资料规范。智慧湿地信息管理平台为湿地公园资源保护、森林防火提供实时监控，实现张家湖国家湿地公园管理智能化、数据化、科学化。保护管理设施总体上符合总规要求，能满足保护管理建设要求。湿地保护、执法管理、部门协作、镇村联动等工作开展有力，效果较好。</w:t>
      </w:r>
    </w:p>
    <w:p w14:paraId="1072C412">
      <w:pPr>
        <w:ind w:firstLine="632"/>
        <w:rPr>
          <w:color w:val="000000" w:themeColor="text1"/>
          <w:szCs w:val="32"/>
          <w14:textFill>
            <w14:solidFill>
              <w14:schemeClr w14:val="tx1"/>
            </w14:solidFill>
          </w14:textFill>
        </w:rPr>
      </w:pPr>
      <w:r>
        <w:rPr>
          <w:rFonts w:hint="eastAsia"/>
          <w:kern w:val="0"/>
          <w:szCs w:val="32"/>
        </w:rPr>
        <w:t>3.湿地科研监测能力明显增强。</w:t>
      </w:r>
      <w:r>
        <w:rPr>
          <w:rFonts w:hint="eastAsia"/>
          <w:color w:val="000000" w:themeColor="text1"/>
          <w:szCs w:val="32"/>
          <w14:textFill>
            <w14:solidFill>
              <w14:schemeClr w14:val="tx1"/>
            </w14:solidFill>
          </w14:textFill>
        </w:rPr>
        <w:t>科学设置了鸟类、鱼类、水质、植物等多个监测点，布设了监测带。培训了专业的监测人才，配备了完善的监测设备，建立了完备的监测数据档案，全面及时地掌握了湿地生境情况。监测调查结果又能及时有效地指导帮助保护建设管理工作。</w:t>
      </w:r>
    </w:p>
    <w:p w14:paraId="040F3A19">
      <w:pPr>
        <w:ind w:firstLine="632"/>
        <w:rPr>
          <w:color w:val="000000" w:themeColor="text1"/>
          <w:szCs w:val="32"/>
          <w14:textFill>
            <w14:solidFill>
              <w14:schemeClr w14:val="tx1"/>
            </w14:solidFill>
          </w14:textFill>
        </w:rPr>
      </w:pPr>
      <w:r>
        <w:rPr>
          <w:rFonts w:hint="eastAsia"/>
          <w:kern w:val="0"/>
          <w:szCs w:val="32"/>
        </w:rPr>
        <w:t>4.湿地科普宣教体系基本建立。</w:t>
      </w:r>
      <w:r>
        <w:rPr>
          <w:rFonts w:hint="eastAsia"/>
          <w:color w:val="000000" w:themeColor="text1"/>
          <w:szCs w:val="32"/>
          <w14:textFill>
            <w14:solidFill>
              <w14:schemeClr w14:val="tx1"/>
            </w14:solidFill>
          </w14:textFill>
        </w:rPr>
        <w:t>建立较完善的科普宣教体系，宣教设施多样，内容形式丰富，受众分布广泛，成为我市生态科普教育、生态文明建设的重要基地。</w:t>
      </w:r>
    </w:p>
    <w:p w14:paraId="11F75155">
      <w:pPr>
        <w:ind w:firstLine="632"/>
        <w:rPr>
          <w:color w:val="000000" w:themeColor="text1"/>
          <w:szCs w:val="32"/>
          <w14:textFill>
            <w14:solidFill>
              <w14:schemeClr w14:val="tx1"/>
            </w14:solidFill>
          </w14:textFill>
        </w:rPr>
      </w:pPr>
      <w:r>
        <w:rPr>
          <w:rFonts w:hint="eastAsia"/>
          <w:kern w:val="0"/>
          <w:szCs w:val="32"/>
        </w:rPr>
        <w:t>5.湿地利用合理，社区</w:t>
      </w:r>
      <w:bookmarkEnd w:id="22"/>
      <w:bookmarkEnd w:id="23"/>
      <w:bookmarkEnd w:id="24"/>
      <w:r>
        <w:rPr>
          <w:rFonts w:hint="eastAsia"/>
          <w:kern w:val="0"/>
          <w:szCs w:val="32"/>
        </w:rPr>
        <w:t>关系和谐。</w:t>
      </w:r>
      <w:r>
        <w:rPr>
          <w:rFonts w:hint="eastAsia"/>
          <w:color w:val="000000" w:themeColor="text1"/>
          <w:szCs w:val="32"/>
          <w14:textFill>
            <w14:solidFill>
              <w14:schemeClr w14:val="tx1"/>
            </w14:solidFill>
          </w14:textFill>
        </w:rPr>
        <w:t>湿地利用方式符合湿地保护及可持续利用原则，能有效发挥湿地保护及湿地生态、经济等多种功能。与社区利益相关者关系和谐，社区积极参与湿地保护，并从中获得相应利益。湿地利用方式较好地考虑并结合了张家湖湿地美学价值和人文遗产价值的保护、挖掘与利用。</w:t>
      </w:r>
    </w:p>
    <w:p w14:paraId="14604D29">
      <w:pPr>
        <w:pStyle w:val="5"/>
        <w:numPr>
          <w:ilvl w:val="2"/>
          <w:numId w:val="0"/>
        </w:numPr>
        <w:ind w:firstLine="632" w:firstLineChars="200"/>
      </w:pPr>
      <w:bookmarkStart w:id="25" w:name="_Toc22792"/>
      <w:bookmarkStart w:id="26" w:name="_Toc17519"/>
      <w:r>
        <w:rPr>
          <w:rFonts w:hint="eastAsia"/>
        </w:rPr>
        <w:t>（二）存在的问题和原因</w:t>
      </w:r>
      <w:bookmarkEnd w:id="25"/>
      <w:bookmarkEnd w:id="26"/>
    </w:p>
    <w:p w14:paraId="2395BE8C">
      <w:pPr>
        <w:ind w:firstLine="634"/>
        <w:rPr>
          <w:rFonts w:cs="宋体"/>
          <w:b/>
          <w:bCs/>
          <w:szCs w:val="32"/>
        </w:rPr>
      </w:pPr>
      <w:r>
        <w:rPr>
          <w:rFonts w:hint="eastAsia" w:cs="宋体"/>
          <w:b/>
          <w:bCs/>
          <w:szCs w:val="32"/>
        </w:rPr>
        <w:t>1.项目未制定绩效目标，子项目自评指标不明确。</w:t>
      </w:r>
    </w:p>
    <w:p w14:paraId="3828B4C9">
      <w:pPr>
        <w:pStyle w:val="2"/>
        <w:ind w:firstLine="632"/>
        <w:rPr>
          <w:b/>
          <w:bCs/>
          <w:szCs w:val="32"/>
        </w:rPr>
      </w:pPr>
      <w:r>
        <w:rPr>
          <w:rFonts w:hint="eastAsia" w:ascii="仿宋" w:hAnsi="仿宋" w:eastAsia="仿宋" w:cs="仿宋"/>
          <w:szCs w:val="32"/>
        </w:rPr>
        <w:t>张家湖国家湿地公园管理局与天门市芳草苗木有限公司于2021年12月8日签订清除外来物种工作合同，决定采取机械方式清除张家大湖沿岸外来物种水花生共计50亩，并利用水挖机沿湖岸开沟掩埋后填土覆盖。张家湖国家湿地公园管理局于2022年1月5日组织专业技术人员对项目进行验收合格。经过绩效评价小组查阅验收报告及绩效目标自评表，验收报告为清除水花生50亩，自评表数量指标为水生和陆生植物恢复面积10公顷，高密度水草清除面积400公顷，合同签订数量指标与自评数量指标不相符。</w:t>
      </w:r>
    </w:p>
    <w:p w14:paraId="397DCDD9">
      <w:pPr>
        <w:ind w:firstLine="634"/>
        <w:rPr>
          <w:rFonts w:cs="宋体"/>
          <w:b/>
          <w:bCs/>
          <w:szCs w:val="32"/>
        </w:rPr>
      </w:pPr>
      <w:r>
        <w:rPr>
          <w:rFonts w:hint="eastAsia" w:cs="宋体"/>
          <w:b/>
          <w:bCs/>
          <w:szCs w:val="32"/>
        </w:rPr>
        <w:t>2.植被恢复项目未经过第三方造价机构对项目进行工程造价审计。</w:t>
      </w:r>
    </w:p>
    <w:p w14:paraId="5632CDA9">
      <w:pPr>
        <w:pStyle w:val="2"/>
        <w:ind w:firstLine="631" w:firstLineChars="0"/>
        <w:rPr>
          <w:rFonts w:ascii="仿宋" w:hAnsi="仿宋" w:eastAsia="仿宋" w:cs="仿宋"/>
        </w:rPr>
      </w:pPr>
      <w:r>
        <w:rPr>
          <w:rFonts w:hint="eastAsia" w:ascii="仿宋" w:hAnsi="仿宋" w:eastAsia="仿宋" w:cs="仿宋"/>
          <w:szCs w:val="32"/>
        </w:rPr>
        <w:t>张家湖国家湿地公园管理局与天门市天成花卉种植专业合作社于2021年12月20日，签订湿地植被采购合同，项目经过了天门市政府采购办公室采购备案，合同金额为347904.50元。2021年12月26日又签订补充协议，调整部分湿地植被采购种类。2022年3月28日张家湖国家湿地公园管理局验收结果合格。但植被恢复项目未经过第三方造价机构对项目进行工程造价审计。</w:t>
      </w:r>
    </w:p>
    <w:p w14:paraId="23CBBE35">
      <w:pPr>
        <w:ind w:firstLine="634"/>
        <w:rPr>
          <w:b/>
          <w:bCs/>
          <w:szCs w:val="32"/>
        </w:rPr>
      </w:pPr>
      <w:r>
        <w:rPr>
          <w:rFonts w:hint="eastAsia"/>
          <w:b/>
          <w:bCs/>
          <w:szCs w:val="32"/>
        </w:rPr>
        <w:t>3.项目实施建设进度慢，未能及时做好档案管理工作。</w:t>
      </w:r>
    </w:p>
    <w:p w14:paraId="79591F34">
      <w:pPr>
        <w:ind w:firstLine="632"/>
        <w:rPr>
          <w:color w:val="0000FF"/>
          <w:szCs w:val="32"/>
        </w:rPr>
      </w:pPr>
      <w:r>
        <w:rPr>
          <w:rFonts w:hint="eastAsia"/>
          <w:szCs w:val="32"/>
        </w:rPr>
        <w:t>张家湖国家湿地公园管理局</w:t>
      </w:r>
      <w:r>
        <w:rPr>
          <w:rFonts w:hint="eastAsia" w:ascii="Times New Roman" w:hAnsi="Times New Roman" w:cs="Times New Roman"/>
          <w:szCs w:val="32"/>
        </w:rPr>
        <w:t>湿地保护与恢复项目实施方案于2021年4月制定，计划于2022年5月完成，与2021年12月26日签订合同，2022年3月28日验收，</w:t>
      </w:r>
      <w:r>
        <w:rPr>
          <w:rFonts w:hint="eastAsia"/>
          <w:szCs w:val="32"/>
        </w:rPr>
        <w:t>项目实施建设进度慢，且未能及时做好档案管理工作。</w:t>
      </w:r>
    </w:p>
    <w:p w14:paraId="6F56311C">
      <w:pPr>
        <w:pStyle w:val="4"/>
        <w:numPr>
          <w:ilvl w:val="1"/>
          <w:numId w:val="0"/>
        </w:numPr>
        <w:ind w:firstLine="632" w:firstLineChars="200"/>
      </w:pPr>
      <w:bookmarkStart w:id="27" w:name="_Toc25723"/>
      <w:r>
        <w:rPr>
          <w:rFonts w:hint="eastAsia"/>
        </w:rPr>
        <w:t>五、结果拟应用建议</w:t>
      </w:r>
      <w:bookmarkEnd w:id="27"/>
    </w:p>
    <w:p w14:paraId="28548E18">
      <w:pPr>
        <w:ind w:firstLine="634"/>
        <w:rPr>
          <w:b/>
          <w:bCs/>
          <w:szCs w:val="32"/>
        </w:rPr>
      </w:pPr>
      <w:r>
        <w:rPr>
          <w:rFonts w:hint="eastAsia"/>
          <w:b/>
          <w:bCs/>
          <w:szCs w:val="32"/>
        </w:rPr>
        <w:t>(一)管理改进</w:t>
      </w:r>
    </w:p>
    <w:p w14:paraId="09347716">
      <w:pPr>
        <w:ind w:firstLine="632"/>
        <w:rPr>
          <w:szCs w:val="32"/>
        </w:rPr>
      </w:pPr>
      <w:r>
        <w:rPr>
          <w:rFonts w:hint="eastAsia"/>
          <w:bCs/>
          <w:szCs w:val="32"/>
        </w:rPr>
        <w:t>1.</w:t>
      </w:r>
      <w:r>
        <w:rPr>
          <w:rFonts w:hint="eastAsia"/>
          <w:b/>
          <w:szCs w:val="32"/>
        </w:rPr>
        <w:t>加强财政资金预算编制工作管理，提高预算编制的准确性、完善预算编制的内容，树立“先谋事后排钱”理念。</w:t>
      </w:r>
      <w:r>
        <w:rPr>
          <w:rFonts w:hint="eastAsia"/>
          <w:szCs w:val="32"/>
        </w:rPr>
        <w:t>项目单位应扎实开展前期调研,合理细化资金分配方案，降低资金调整管理风险。</w:t>
      </w:r>
      <w:r>
        <w:rPr>
          <w:rFonts w:hint="eastAsia"/>
        </w:rPr>
        <w:t>对所有涉及湿地保护与恢复项目资金的子项目在年度设定目标时，合理编制绩效目标，明确绩效指标。</w:t>
      </w:r>
    </w:p>
    <w:p w14:paraId="04C3FE9D">
      <w:pPr>
        <w:ind w:firstLine="634"/>
        <w:rPr>
          <w:rFonts w:cs="宋体"/>
          <w:b/>
          <w:bCs/>
          <w:szCs w:val="32"/>
        </w:rPr>
      </w:pPr>
      <w:r>
        <w:rPr>
          <w:rFonts w:hint="eastAsia"/>
          <w:b/>
          <w:bCs/>
          <w:szCs w:val="32"/>
        </w:rPr>
        <w:t>2.建议湿地保护与</w:t>
      </w:r>
      <w:r>
        <w:rPr>
          <w:rFonts w:hint="eastAsia" w:cs="宋体"/>
          <w:b/>
          <w:bCs/>
          <w:szCs w:val="32"/>
        </w:rPr>
        <w:t>植被恢复项目聘请第三方造价机构对项目进行工程造价审计。</w:t>
      </w:r>
    </w:p>
    <w:p w14:paraId="1138B062">
      <w:pPr>
        <w:ind w:firstLine="634"/>
        <w:rPr>
          <w:b/>
          <w:bCs/>
          <w:szCs w:val="32"/>
        </w:rPr>
      </w:pPr>
      <w:r>
        <w:rPr>
          <w:rFonts w:hint="eastAsia"/>
          <w:b/>
          <w:bCs/>
          <w:szCs w:val="32"/>
        </w:rPr>
        <w:t>3.建议项目实施建设进度提速，并及时做好档案管理工作。</w:t>
      </w:r>
    </w:p>
    <w:p w14:paraId="762C47E6">
      <w:pPr>
        <w:pStyle w:val="2"/>
        <w:spacing w:after="0"/>
        <w:ind w:firstLine="632"/>
        <w:rPr>
          <w:rFonts w:ascii="仿宋" w:hAnsi="仿宋" w:eastAsia="仿宋" w:cs="仿宋"/>
        </w:rPr>
      </w:pPr>
      <w:r>
        <w:rPr>
          <w:rFonts w:hint="eastAsia" w:ascii="仿宋" w:hAnsi="仿宋" w:eastAsia="仿宋" w:cs="仿宋"/>
        </w:rPr>
        <w:t>在项目实施过程中，组织精干的专业队伍施工，建立完善的管理程序，严格按照设计施工和检查验收，加强湿地恢复后的养护管理工作，将项目建成高标准的精品工程。同事做好档案管理工作。</w:t>
      </w:r>
    </w:p>
    <w:p w14:paraId="09E25025">
      <w:pPr>
        <w:pStyle w:val="2"/>
        <w:spacing w:after="0"/>
        <w:ind w:firstLine="634"/>
        <w:rPr>
          <w:rFonts w:ascii="仿宋" w:hAnsi="仿宋" w:eastAsia="仿宋" w:cs="仿宋"/>
          <w:b/>
          <w:bCs/>
        </w:rPr>
      </w:pPr>
      <w:r>
        <w:rPr>
          <w:rFonts w:hint="eastAsia" w:ascii="仿宋" w:hAnsi="仿宋" w:eastAsia="仿宋" w:cs="仿宋"/>
          <w:b/>
          <w:bCs/>
        </w:rPr>
        <w:t>（二）预算安排</w:t>
      </w:r>
    </w:p>
    <w:p w14:paraId="14381266">
      <w:pPr>
        <w:ind w:firstLine="632"/>
      </w:pPr>
      <w:r>
        <w:rPr>
          <w:rFonts w:hint="eastAsia"/>
        </w:rPr>
        <w:t>建议将申报省级林业生态文明建设项目资金与湖北天门张家湖国家湿地公园总体规划建设资金相结合，积极做好申报工作。</w:t>
      </w:r>
    </w:p>
    <w:p w14:paraId="62D6C13C">
      <w:pPr>
        <w:pStyle w:val="2"/>
        <w:spacing w:after="0"/>
        <w:ind w:firstLine="634"/>
        <w:rPr>
          <w:rFonts w:ascii="仿宋" w:hAnsi="仿宋" w:eastAsia="仿宋" w:cs="仿宋"/>
          <w:b/>
          <w:bCs/>
        </w:rPr>
      </w:pPr>
      <w:r>
        <w:rPr>
          <w:rFonts w:hint="eastAsia" w:ascii="仿宋" w:hAnsi="仿宋" w:eastAsia="仿宋" w:cs="仿宋"/>
          <w:b/>
          <w:bCs/>
        </w:rPr>
        <w:t>（三）政策调整</w:t>
      </w:r>
    </w:p>
    <w:p w14:paraId="212B2B1B">
      <w:pPr>
        <w:ind w:firstLine="632"/>
      </w:pPr>
      <w:r>
        <w:rPr>
          <w:rFonts w:hint="eastAsia"/>
        </w:rPr>
        <w:t>建议继续执行</w:t>
      </w:r>
      <w:r>
        <w:rPr>
          <w:rFonts w:hint="eastAsia" w:ascii="宋体" w:hAnsi="宋体" w:cs="宋体"/>
          <w:szCs w:val="32"/>
        </w:rPr>
        <w:t>省级林业生态文明建设湿地保护与恢复项目</w:t>
      </w:r>
      <w:r>
        <w:rPr>
          <w:rFonts w:hint="eastAsia"/>
        </w:rPr>
        <w:t>资金项目。</w:t>
      </w:r>
    </w:p>
    <w:p w14:paraId="77C1D6A3">
      <w:pPr>
        <w:pStyle w:val="2"/>
        <w:ind w:firstLine="632"/>
      </w:pPr>
      <w:bookmarkStart w:id="28" w:name="_Toc3047"/>
    </w:p>
    <w:p w14:paraId="365260F1">
      <w:pPr>
        <w:pStyle w:val="2"/>
        <w:tabs>
          <w:tab w:val="left" w:pos="2907"/>
        </w:tabs>
        <w:ind w:firstLine="0" w:firstLineChars="0"/>
      </w:pPr>
    </w:p>
    <w:p w14:paraId="37E8B9D2">
      <w:pPr>
        <w:pStyle w:val="3"/>
        <w:numPr>
          <w:ilvl w:val="0"/>
          <w:numId w:val="0"/>
        </w:numPr>
        <w:spacing w:before="0" w:beforeAutospacing="0" w:after="0" w:afterAutospacing="0"/>
        <w:ind w:firstLine="2844" w:firstLineChars="900"/>
        <w:jc w:val="both"/>
        <w:rPr>
          <w:rFonts w:ascii="黑体" w:hAnsi="黑体" w:cs="黑体"/>
        </w:rPr>
      </w:pPr>
      <w:bookmarkStart w:id="29" w:name="_Toc4946"/>
      <w:r>
        <w:rPr>
          <w:rFonts w:hint="eastAsia" w:ascii="黑体" w:hAnsi="黑体" w:cs="黑体"/>
        </w:rPr>
        <w:t>第二部分  佐证材料</w:t>
      </w:r>
      <w:bookmarkEnd w:id="28"/>
      <w:bookmarkEnd w:id="29"/>
    </w:p>
    <w:p w14:paraId="106414A5">
      <w:pPr>
        <w:ind w:firstLine="0" w:firstLineChars="0"/>
      </w:pPr>
    </w:p>
    <w:p w14:paraId="030F004B">
      <w:pPr>
        <w:pStyle w:val="4"/>
        <w:numPr>
          <w:ilvl w:val="1"/>
          <w:numId w:val="0"/>
        </w:numPr>
        <w:spacing w:before="0" w:after="0" w:line="560" w:lineRule="exact"/>
        <w:ind w:firstLine="632" w:firstLineChars="200"/>
      </w:pPr>
      <w:bookmarkStart w:id="30" w:name="_Toc16056"/>
      <w:bookmarkStart w:id="31" w:name="_Toc10417"/>
      <w:bookmarkStart w:id="32" w:name="_Toc5586"/>
      <w:bookmarkStart w:id="33" w:name="_Toc10187"/>
      <w:bookmarkStart w:id="34" w:name="_Toc5112"/>
      <w:bookmarkStart w:id="35" w:name="_Toc148"/>
      <w:bookmarkStart w:id="36" w:name="_Toc3235"/>
      <w:bookmarkStart w:id="37" w:name="_Toc18859"/>
      <w:bookmarkStart w:id="38" w:name="_Toc3534"/>
      <w:bookmarkStart w:id="39" w:name="_Toc23220"/>
      <w:bookmarkStart w:id="40" w:name="_Toc309"/>
      <w:bookmarkStart w:id="41" w:name="_Toc18403"/>
      <w:r>
        <w:rPr>
          <w:rFonts w:hint="eastAsia"/>
        </w:rPr>
        <w:t>一、项目基本情况</w:t>
      </w:r>
      <w:bookmarkEnd w:id="30"/>
      <w:bookmarkEnd w:id="31"/>
      <w:bookmarkEnd w:id="32"/>
      <w:bookmarkEnd w:id="33"/>
      <w:bookmarkEnd w:id="34"/>
      <w:bookmarkEnd w:id="35"/>
      <w:bookmarkEnd w:id="36"/>
      <w:bookmarkEnd w:id="37"/>
      <w:bookmarkEnd w:id="38"/>
      <w:bookmarkEnd w:id="39"/>
      <w:bookmarkEnd w:id="40"/>
      <w:bookmarkEnd w:id="41"/>
    </w:p>
    <w:p w14:paraId="7F5F5B1B">
      <w:pPr>
        <w:pStyle w:val="5"/>
      </w:pPr>
      <w:bookmarkStart w:id="42" w:name="_Toc1552"/>
      <w:bookmarkStart w:id="43" w:name="_Toc30468"/>
      <w:bookmarkStart w:id="44" w:name="_Toc17016"/>
      <w:bookmarkStart w:id="45" w:name="_Toc26301"/>
      <w:bookmarkStart w:id="46" w:name="_Toc2322"/>
      <w:bookmarkStart w:id="47" w:name="_Toc19684"/>
      <w:bookmarkStart w:id="48" w:name="_Toc23954"/>
      <w:r>
        <w:rPr>
          <w:rFonts w:hint="eastAsia"/>
        </w:rPr>
        <w:t>立项</w:t>
      </w:r>
      <w:bookmarkEnd w:id="42"/>
      <w:bookmarkEnd w:id="43"/>
      <w:bookmarkEnd w:id="44"/>
      <w:bookmarkEnd w:id="45"/>
      <w:bookmarkEnd w:id="46"/>
      <w:r>
        <w:rPr>
          <w:rFonts w:hint="eastAsia"/>
        </w:rPr>
        <w:t>背景及目的</w:t>
      </w:r>
      <w:bookmarkEnd w:id="47"/>
      <w:bookmarkEnd w:id="48"/>
    </w:p>
    <w:p w14:paraId="57AE1461">
      <w:pPr>
        <w:spacing w:line="600" w:lineRule="exact"/>
        <w:ind w:firstLine="632"/>
        <w:rPr>
          <w:color w:val="000000"/>
          <w:szCs w:val="32"/>
        </w:rPr>
      </w:pPr>
      <w:bookmarkStart w:id="49" w:name="_Toc5325"/>
      <w:bookmarkStart w:id="50" w:name="_Toc31017"/>
      <w:bookmarkStart w:id="51" w:name="_Toc2714"/>
      <w:bookmarkStart w:id="52" w:name="_Toc28622"/>
      <w:bookmarkStart w:id="53" w:name="_Toc13672"/>
      <w:bookmarkStart w:id="54" w:name="_Toc3021"/>
      <w:bookmarkStart w:id="55" w:name="_Toc16846"/>
      <w:bookmarkStart w:id="56" w:name="_Toc30448"/>
      <w:bookmarkStart w:id="57" w:name="_Toc8027"/>
      <w:bookmarkStart w:id="58" w:name="_Toc24865"/>
      <w:bookmarkStart w:id="59" w:name="_Toc26399"/>
      <w:r>
        <w:rPr>
          <w:rFonts w:hint="eastAsia"/>
          <w:szCs w:val="32"/>
        </w:rPr>
        <w:t>张家湖国家湿地公园位于湖北省天门市九真镇，</w:t>
      </w:r>
      <w:r>
        <w:rPr>
          <w:rFonts w:hint="eastAsia"/>
          <w:color w:val="000000" w:themeColor="text1"/>
          <w:szCs w:val="32"/>
          <w14:textFill>
            <w14:solidFill>
              <w14:schemeClr w14:val="tx1"/>
            </w14:solidFill>
          </w14:textFill>
        </w:rPr>
        <w:t>距天门城区13公里。</w:t>
      </w:r>
      <w:r>
        <w:rPr>
          <w:rFonts w:hint="eastAsia"/>
          <w:szCs w:val="32"/>
        </w:rPr>
        <w:t>规划总面积1084.54公顷，湿地面积841.26公顷，湿地率77.57%。</w:t>
      </w:r>
      <w:r>
        <w:rPr>
          <w:rFonts w:hint="eastAsia"/>
          <w:color w:val="000000"/>
          <w:szCs w:val="32"/>
        </w:rPr>
        <w:t>湿地公园内外交通便利，地理位置优越，离九真镇区仅2.5公里，距天门竟陵城区约10公里，距省会武汉90 km，位于武汉“8+1”城市圈内，若以湿地公园为中心，150 km半径范围内涵盖了湖北省80%的地区和县市，辐射800公里半径范围内覆盖全国80%的省会城市和中心城市。湿地公园地理坐标为东经113°13′12″~113°16′13″，北纬30°43′45″~30°47′07″。在行政区域上主要隶属于天门市九真镇，其周边区域涉及八一、九真、花台、石场、长寿、文墩6个行政片、共计27个村民委员会和一个张店渔场，258个村民小组46500人。</w:t>
      </w:r>
    </w:p>
    <w:p w14:paraId="44D4056F">
      <w:pPr>
        <w:ind w:firstLine="632"/>
        <w:rPr>
          <w:color w:val="000000"/>
          <w:szCs w:val="32"/>
        </w:rPr>
      </w:pPr>
      <w:r>
        <w:rPr>
          <w:rFonts w:hint="eastAsia"/>
          <w:szCs w:val="32"/>
        </w:rPr>
        <w:t>张家湖国家湿地公园是一个完整的湿地生态系统，是以湖泊湿地为主，涵盖河流湿地、淡水养殖场、稻田湿地在内，生态服务功能齐全的综合型湿地。湿地公园气候温湿，雨量充沛，光照充足，具有江汉平原典型特征。湿地公园内有许多具有经济和科学研究价值的物种，是重要的遗传基因库。湿地公园内沟汊众多、湖水清澈，人为破坏程度较轻，没有工业污染，区内生态系统多样性至今仍保存完好，具有较好的自然性。</w:t>
      </w:r>
    </w:p>
    <w:p w14:paraId="4704C7F0">
      <w:pPr>
        <w:spacing w:line="600" w:lineRule="exact"/>
        <w:ind w:firstLine="632"/>
        <w:rPr>
          <w:color w:val="000000"/>
          <w:szCs w:val="32"/>
        </w:rPr>
      </w:pPr>
      <w:r>
        <w:rPr>
          <w:rFonts w:hint="eastAsia"/>
          <w:color w:val="000000"/>
          <w:szCs w:val="32"/>
        </w:rPr>
        <w:t>2014年春，张家湖省级湿地公园经省林业厅批复同意建设，2015年12月31日，国家林业局批准张家湖湿地开展国家湿地公园建设试点工作，2020年12月通过国家湿地公园检查验收。张家湖国家湿地公园自2015年试点建设以来，开展了一些卓有成效的湿地保护与恢复工作，生态系统得到了有效的修复，生态环境有了一定程度的改善，同时也积累了一定的湿地保护与管理经验，为利用中央省级财政湿地保护补助资金项目建设张家湖国家湿地公园奠定了坚实的基础。</w:t>
      </w:r>
    </w:p>
    <w:p w14:paraId="32B10B83">
      <w:pPr>
        <w:ind w:firstLine="632"/>
      </w:pPr>
      <w:r>
        <w:rPr>
          <w:rFonts w:hint="eastAsia"/>
          <w:color w:val="000000" w:themeColor="text1"/>
          <w:kern w:val="0"/>
          <w:szCs w:val="32"/>
          <w14:textFill>
            <w14:solidFill>
              <w14:schemeClr w14:val="tx1"/>
            </w14:solidFill>
          </w14:textFill>
        </w:rPr>
        <w:t>天门市委、市政府将湿地保护与恢复作为深入贯彻落实党的十九大和十九届四中、五中全会精神的重要内容，作为认真践行习近平生态文明思想的生动实践，作为扭转生态脆弱局面、改善群众生活环境的重要抓手，将张家湖国家湿地公园建设作为全市重点建设项目推进。科学规划湿地公园建设项目，精心编制建设任务清单，通过采取PPP 模式，高位推进项目建设，切实抓好湿地植被恢复、周边养殖场关闭搬迁、湿地保育区违规建筑拆除等工作，高效、精准、有力地推进了张家湖国家湿地公园建设。</w:t>
      </w:r>
    </w:p>
    <w:p w14:paraId="5720BD86">
      <w:pPr>
        <w:pStyle w:val="5"/>
        <w:numPr>
          <w:ilvl w:val="2"/>
          <w:numId w:val="0"/>
        </w:numPr>
        <w:ind w:left="630"/>
      </w:pPr>
      <w:bookmarkStart w:id="60" w:name="_Toc8219"/>
      <w:r>
        <w:rPr>
          <w:rFonts w:hint="eastAsia"/>
        </w:rPr>
        <w:t>（二）项目实施单位情况</w:t>
      </w:r>
      <w:bookmarkEnd w:id="60"/>
    </w:p>
    <w:p w14:paraId="225167BA">
      <w:pPr>
        <w:spacing w:line="580" w:lineRule="exact"/>
        <w:ind w:firstLine="632"/>
      </w:pPr>
      <w:r>
        <w:rPr>
          <w:rFonts w:hint="eastAsia" w:ascii="仿宋_GB2312" w:hAnsi="仿宋_GB2312" w:eastAsia="仿宋_GB2312" w:cs="仿宋_GB2312"/>
          <w:color w:val="000000" w:themeColor="text1"/>
          <w:szCs w:val="32"/>
          <w14:textFill>
            <w14:solidFill>
              <w14:schemeClr w14:val="tx1"/>
            </w14:solidFill>
          </w14:textFill>
        </w:rPr>
        <w:t>项目实施单位天门张家湖国家湿地公园管理局设立于2017年（天编〔2017〕32号），单位级别正科级，为市林业局所属公益一类财政全额拨款事业单位，</w:t>
      </w:r>
      <w:r>
        <w:rPr>
          <w:rFonts w:hint="eastAsia" w:ascii="仿宋_GB2312" w:hAnsi="仿宋_GB2312" w:eastAsia="仿宋_GB2312" w:cs="仿宋_GB2312"/>
          <w:szCs w:val="32"/>
        </w:rPr>
        <w:t>核定全额拨款事业编制6名。管理局内设4个科室（综合办公室、湿地保护科、科普宣教科、旅游开发科），目前配备到岗到位人数5人，管理局实际在编人员4名，其中局长1名（为市自然资源和规划局党组成员），副局长1名，综合办公室1名，湿地保护科1名，科普宣教科、旅游开发科1名。另外原水产局张店渔场转入3人，同时组建了27人的巡护队开展生态巡护，满足日常管理的需要。</w:t>
      </w:r>
    </w:p>
    <w:p w14:paraId="3CF50BF1">
      <w:pPr>
        <w:pStyle w:val="5"/>
        <w:numPr>
          <w:ilvl w:val="2"/>
          <w:numId w:val="0"/>
        </w:numPr>
        <w:ind w:left="630"/>
      </w:pPr>
      <w:bookmarkStart w:id="61" w:name="_Toc13462"/>
      <w:r>
        <w:rPr>
          <w:rFonts w:hint="eastAsia"/>
        </w:rPr>
        <w:t>（三）年度绩效目标</w:t>
      </w:r>
      <w:bookmarkEnd w:id="49"/>
      <w:bookmarkEnd w:id="50"/>
      <w:bookmarkEnd w:id="51"/>
      <w:bookmarkEnd w:id="52"/>
      <w:bookmarkEnd w:id="53"/>
      <w:bookmarkEnd w:id="54"/>
      <w:bookmarkEnd w:id="55"/>
      <w:bookmarkEnd w:id="56"/>
      <w:bookmarkEnd w:id="57"/>
      <w:bookmarkEnd w:id="58"/>
      <w:bookmarkEnd w:id="59"/>
      <w:bookmarkEnd w:id="61"/>
    </w:p>
    <w:p w14:paraId="7F204189">
      <w:pPr>
        <w:spacing w:line="600" w:lineRule="exact"/>
        <w:ind w:firstLine="632"/>
        <w:rPr>
          <w:color w:val="000000"/>
          <w:szCs w:val="32"/>
        </w:rPr>
      </w:pPr>
      <w:bookmarkStart w:id="62" w:name="_Toc29122"/>
      <w:r>
        <w:rPr>
          <w:rFonts w:hint="eastAsia"/>
          <w:color w:val="000000"/>
          <w:szCs w:val="32"/>
        </w:rPr>
        <w:t>项目建设的主要内容可分为科研监测工程、湿地保护工程、湿地恢复工程三个部分。</w:t>
      </w:r>
    </w:p>
    <w:p w14:paraId="5545C1EA">
      <w:pPr>
        <w:spacing w:line="600" w:lineRule="exact"/>
        <w:ind w:firstLine="634"/>
        <w:rPr>
          <w:b/>
          <w:color w:val="000000"/>
          <w:szCs w:val="32"/>
        </w:rPr>
      </w:pPr>
      <w:r>
        <w:rPr>
          <w:rFonts w:hint="eastAsia"/>
          <w:b/>
          <w:color w:val="000000"/>
          <w:szCs w:val="32"/>
        </w:rPr>
        <w:t>1. 科研监测工程</w:t>
      </w:r>
    </w:p>
    <w:p w14:paraId="578984DC">
      <w:pPr>
        <w:tabs>
          <w:tab w:val="left" w:pos="6648"/>
        </w:tabs>
        <w:spacing w:line="600" w:lineRule="exact"/>
        <w:ind w:firstLine="632"/>
        <w:rPr>
          <w:color w:val="000000"/>
          <w:szCs w:val="32"/>
        </w:rPr>
      </w:pPr>
      <w:r>
        <w:rPr>
          <w:rFonts w:hint="eastAsia"/>
          <w:color w:val="000000"/>
          <w:szCs w:val="32"/>
        </w:rPr>
        <w:t>（1）开展湿地本地资源调查1次。</w:t>
      </w:r>
    </w:p>
    <w:p w14:paraId="7CD09B52">
      <w:pPr>
        <w:spacing w:line="600" w:lineRule="exact"/>
        <w:ind w:firstLine="632"/>
        <w:rPr>
          <w:color w:val="000000"/>
          <w:szCs w:val="32"/>
        </w:rPr>
      </w:pPr>
      <w:r>
        <w:rPr>
          <w:rFonts w:hint="eastAsia"/>
          <w:color w:val="000000"/>
          <w:szCs w:val="32"/>
        </w:rPr>
        <w:t>（2）对已安装的电子监控系统及水生态监测设备进行日常维护。</w:t>
      </w:r>
    </w:p>
    <w:p w14:paraId="6704BB61">
      <w:pPr>
        <w:numPr>
          <w:ilvl w:val="0"/>
          <w:numId w:val="3"/>
        </w:numPr>
        <w:spacing w:line="600" w:lineRule="exact"/>
        <w:ind w:firstLine="560" w:firstLineChars="0"/>
        <w:rPr>
          <w:color w:val="000000"/>
          <w:szCs w:val="32"/>
        </w:rPr>
      </w:pPr>
      <w:r>
        <w:rPr>
          <w:rFonts w:hint="eastAsia"/>
          <w:color w:val="000000"/>
          <w:szCs w:val="32"/>
        </w:rPr>
        <w:t>开展常态化动植物监测。根据主要动植物生长习性，重点对张家大湖区域进行动植物调查监测，随时了解掌握其动态变化情况。</w:t>
      </w:r>
    </w:p>
    <w:p w14:paraId="2357664D">
      <w:pPr>
        <w:numPr>
          <w:ilvl w:val="0"/>
          <w:numId w:val="3"/>
        </w:numPr>
        <w:spacing w:line="600" w:lineRule="exact"/>
        <w:ind w:firstLine="560" w:firstLineChars="0"/>
        <w:rPr>
          <w:color w:val="000000"/>
          <w:szCs w:val="32"/>
        </w:rPr>
      </w:pPr>
      <w:r>
        <w:rPr>
          <w:rFonts w:hint="eastAsia"/>
          <w:color w:val="000000"/>
          <w:szCs w:val="32"/>
        </w:rPr>
        <w:t>开展必要的宣教及技术培训工作。</w:t>
      </w:r>
    </w:p>
    <w:p w14:paraId="7EDA7B60">
      <w:pPr>
        <w:spacing w:line="600" w:lineRule="exact"/>
        <w:ind w:firstLine="634"/>
        <w:rPr>
          <w:b/>
          <w:color w:val="000000"/>
          <w:szCs w:val="32"/>
        </w:rPr>
      </w:pPr>
      <w:r>
        <w:rPr>
          <w:rFonts w:hint="eastAsia"/>
          <w:b/>
          <w:color w:val="000000"/>
          <w:szCs w:val="32"/>
        </w:rPr>
        <w:t>2. 湿地保护工程</w:t>
      </w:r>
    </w:p>
    <w:p w14:paraId="126E7149">
      <w:pPr>
        <w:spacing w:line="600" w:lineRule="exact"/>
        <w:ind w:firstLine="632"/>
        <w:rPr>
          <w:color w:val="000000"/>
          <w:szCs w:val="32"/>
        </w:rPr>
      </w:pPr>
      <w:r>
        <w:rPr>
          <w:rFonts w:hint="eastAsia"/>
          <w:color w:val="000000"/>
          <w:szCs w:val="32"/>
        </w:rPr>
        <w:t>2021年5-8月份组织除草船及人工对湖体密度过高的野菱等水草进行清除，清除面积400公顷；对破损的巡护道路进行维护，计划维护长度6千米；组织对湿地公园范围周边居民排放、丢弃至湿地范围内的生活生产垃圾进行常态化清理，搞好湿地环境卫生；对必要的湿地巡护工具及设备进行日常维护；聘请10名生态巡护员对湿地资源进行常态性管护。</w:t>
      </w:r>
    </w:p>
    <w:p w14:paraId="3278C45C">
      <w:pPr>
        <w:spacing w:line="600" w:lineRule="exact"/>
        <w:ind w:firstLine="634"/>
        <w:rPr>
          <w:b/>
          <w:color w:val="000000"/>
          <w:szCs w:val="32"/>
        </w:rPr>
      </w:pPr>
      <w:r>
        <w:rPr>
          <w:rFonts w:hint="eastAsia"/>
          <w:b/>
          <w:color w:val="000000"/>
          <w:szCs w:val="32"/>
        </w:rPr>
        <w:t>3.湿地恢复工程</w:t>
      </w:r>
    </w:p>
    <w:p w14:paraId="112ABC94">
      <w:pPr>
        <w:spacing w:line="600" w:lineRule="exact"/>
        <w:ind w:firstLine="632"/>
        <w:rPr>
          <w:b/>
          <w:color w:val="000000"/>
          <w:szCs w:val="32"/>
        </w:rPr>
      </w:pPr>
      <w:r>
        <w:rPr>
          <w:rFonts w:hint="eastAsia"/>
          <w:color w:val="000000"/>
          <w:szCs w:val="32"/>
        </w:rPr>
        <w:t>通过人工干预促进水生和陆生湿地植物恢复。重点在三中心、环湖路沿线、张家大湖及於家汊等重点区域。水生和陆生植物恢复面积10公顷。</w:t>
      </w:r>
    </w:p>
    <w:bookmarkEnd w:id="62"/>
    <w:p w14:paraId="12C63536">
      <w:pPr>
        <w:pStyle w:val="5"/>
        <w:numPr>
          <w:ilvl w:val="2"/>
          <w:numId w:val="0"/>
        </w:numPr>
        <w:ind w:left="630"/>
      </w:pPr>
      <w:bookmarkStart w:id="63" w:name="_Toc8392"/>
      <w:bookmarkStart w:id="64" w:name="_Toc2585"/>
      <w:bookmarkStart w:id="65" w:name="_Toc3027"/>
      <w:r>
        <w:rPr>
          <w:rFonts w:hint="eastAsia"/>
        </w:rPr>
        <w:t>（四）项目资金情况</w:t>
      </w:r>
      <w:bookmarkEnd w:id="63"/>
      <w:bookmarkEnd w:id="64"/>
      <w:bookmarkEnd w:id="65"/>
    </w:p>
    <w:p w14:paraId="3C78EB7E">
      <w:pPr>
        <w:autoSpaceDE w:val="0"/>
        <w:autoSpaceDN w:val="0"/>
        <w:adjustRightInd w:val="0"/>
        <w:ind w:firstLine="634"/>
        <w:rPr>
          <w:color w:val="000000"/>
          <w:szCs w:val="32"/>
        </w:rPr>
      </w:pPr>
      <w:r>
        <w:rPr>
          <w:rFonts w:hint="eastAsia"/>
          <w:b/>
          <w:szCs w:val="32"/>
        </w:rPr>
        <w:t>1.资金来源情况</w:t>
      </w:r>
    </w:p>
    <w:p w14:paraId="271F987A">
      <w:pPr>
        <w:spacing w:line="600" w:lineRule="exact"/>
        <w:ind w:firstLine="632"/>
        <w:jc w:val="center"/>
        <w:rPr>
          <w:szCs w:val="32"/>
        </w:rPr>
      </w:pPr>
      <w:r>
        <w:rPr>
          <w:rFonts w:hint="eastAsia"/>
          <w:szCs w:val="32"/>
        </w:rPr>
        <w:t>本项目建设概算总投资120万元，资金来源为：省级财政资金100万元，地方自筹20万元。具体使用为：科研监测工程30万元，其中省级财政资金10万元，地方自筹20万元；湿地保护工程50万元，为省级财政资金；湿地恢复工程35万元，为省级</w:t>
      </w:r>
    </w:p>
    <w:p w14:paraId="1D8F690C">
      <w:pPr>
        <w:spacing w:line="600" w:lineRule="exact"/>
        <w:ind w:firstLine="0" w:firstLineChars="0"/>
        <w:rPr>
          <w:szCs w:val="32"/>
        </w:rPr>
      </w:pPr>
      <w:r>
        <w:rPr>
          <w:rFonts w:hint="eastAsia"/>
          <w:szCs w:val="32"/>
        </w:rPr>
        <w:t>财政资金；勘测设计费5万元，为省级财政资金（详见下表）:</w:t>
      </w:r>
    </w:p>
    <w:p w14:paraId="13EB508E">
      <w:pPr>
        <w:pStyle w:val="2"/>
        <w:ind w:firstLine="0" w:firstLineChars="0"/>
        <w:rPr>
          <w:sz w:val="28"/>
          <w:szCs w:val="28"/>
        </w:rPr>
      </w:pPr>
    </w:p>
    <w:p w14:paraId="16F855E0">
      <w:pPr>
        <w:spacing w:line="600" w:lineRule="exact"/>
        <w:ind w:firstLine="554"/>
        <w:rPr>
          <w:b/>
          <w:sz w:val="28"/>
          <w:szCs w:val="28"/>
        </w:rPr>
      </w:pPr>
      <w:r>
        <w:rPr>
          <w:b/>
          <w:sz w:val="28"/>
          <w:szCs w:val="28"/>
        </w:rPr>
        <w:t>张家湖国家湿地公园20</w:t>
      </w:r>
      <w:r>
        <w:rPr>
          <w:rFonts w:hint="eastAsia"/>
          <w:b/>
          <w:sz w:val="28"/>
          <w:szCs w:val="28"/>
        </w:rPr>
        <w:t>21</w:t>
      </w:r>
      <w:r>
        <w:rPr>
          <w:b/>
          <w:sz w:val="28"/>
          <w:szCs w:val="28"/>
        </w:rPr>
        <w:t>年湿地保护</w:t>
      </w:r>
      <w:r>
        <w:rPr>
          <w:rFonts w:hint="eastAsia"/>
          <w:b/>
          <w:sz w:val="28"/>
          <w:szCs w:val="28"/>
        </w:rPr>
        <w:t>与</w:t>
      </w:r>
      <w:r>
        <w:rPr>
          <w:b/>
          <w:sz w:val="28"/>
          <w:szCs w:val="28"/>
        </w:rPr>
        <w:t>恢复项目资金计划表</w:t>
      </w:r>
    </w:p>
    <w:tbl>
      <w:tblPr>
        <w:tblStyle w:val="25"/>
        <w:tblW w:w="8524" w:type="dxa"/>
        <w:jc w:val="center"/>
        <w:tblLayout w:type="fixed"/>
        <w:tblCellMar>
          <w:top w:w="0" w:type="dxa"/>
          <w:left w:w="108" w:type="dxa"/>
          <w:bottom w:w="0" w:type="dxa"/>
          <w:right w:w="108" w:type="dxa"/>
        </w:tblCellMar>
      </w:tblPr>
      <w:tblGrid>
        <w:gridCol w:w="710"/>
        <w:gridCol w:w="1808"/>
        <w:gridCol w:w="552"/>
        <w:gridCol w:w="690"/>
        <w:gridCol w:w="1653"/>
        <w:gridCol w:w="1119"/>
        <w:gridCol w:w="1053"/>
        <w:gridCol w:w="939"/>
      </w:tblGrid>
      <w:tr w14:paraId="1F9360C0">
        <w:tblPrEx>
          <w:tblCellMar>
            <w:top w:w="0" w:type="dxa"/>
            <w:left w:w="108" w:type="dxa"/>
            <w:bottom w:w="0" w:type="dxa"/>
            <w:right w:w="108" w:type="dxa"/>
          </w:tblCellMar>
        </w:tblPrEx>
        <w:trPr>
          <w:trHeight w:val="662"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14:paraId="322D0E23">
            <w:pPr>
              <w:widowControl/>
              <w:spacing w:line="240" w:lineRule="auto"/>
              <w:ind w:firstLine="0" w:firstLineChars="0"/>
              <w:rPr>
                <w:b/>
                <w:bCs/>
                <w:kern w:val="0"/>
                <w:sz w:val="18"/>
                <w:szCs w:val="18"/>
              </w:rPr>
            </w:pPr>
            <w:r>
              <w:rPr>
                <w:rFonts w:hint="eastAsia"/>
                <w:b/>
                <w:bCs/>
                <w:kern w:val="0"/>
                <w:sz w:val="18"/>
                <w:szCs w:val="18"/>
              </w:rPr>
              <w:t>序号</w:t>
            </w:r>
          </w:p>
        </w:tc>
        <w:tc>
          <w:tcPr>
            <w:tcW w:w="1808" w:type="dxa"/>
            <w:tcBorders>
              <w:top w:val="single" w:color="auto" w:sz="4" w:space="0"/>
              <w:left w:val="nil"/>
              <w:bottom w:val="single" w:color="auto" w:sz="4" w:space="0"/>
              <w:right w:val="single" w:color="auto" w:sz="4" w:space="0"/>
            </w:tcBorders>
            <w:vAlign w:val="center"/>
          </w:tcPr>
          <w:p w14:paraId="74E43A64">
            <w:pPr>
              <w:widowControl/>
              <w:spacing w:line="240" w:lineRule="auto"/>
              <w:ind w:firstLine="353"/>
              <w:rPr>
                <w:b/>
                <w:bCs/>
                <w:kern w:val="0"/>
                <w:sz w:val="18"/>
                <w:szCs w:val="18"/>
              </w:rPr>
            </w:pPr>
            <w:r>
              <w:rPr>
                <w:rFonts w:hint="eastAsia"/>
                <w:b/>
                <w:bCs/>
                <w:kern w:val="0"/>
                <w:sz w:val="18"/>
                <w:szCs w:val="18"/>
              </w:rPr>
              <w:t>工程名称</w:t>
            </w:r>
          </w:p>
        </w:tc>
        <w:tc>
          <w:tcPr>
            <w:tcW w:w="552" w:type="dxa"/>
            <w:tcBorders>
              <w:top w:val="single" w:color="auto" w:sz="4" w:space="0"/>
              <w:left w:val="nil"/>
              <w:bottom w:val="single" w:color="auto" w:sz="4" w:space="0"/>
              <w:right w:val="single" w:color="auto" w:sz="4" w:space="0"/>
            </w:tcBorders>
            <w:vAlign w:val="center"/>
          </w:tcPr>
          <w:p w14:paraId="6B5D4B31">
            <w:pPr>
              <w:widowControl/>
              <w:spacing w:line="240" w:lineRule="auto"/>
              <w:ind w:firstLine="0" w:firstLineChars="0"/>
              <w:rPr>
                <w:b/>
                <w:bCs/>
                <w:kern w:val="0"/>
                <w:sz w:val="18"/>
                <w:szCs w:val="18"/>
              </w:rPr>
            </w:pPr>
            <w:r>
              <w:rPr>
                <w:rFonts w:hint="eastAsia"/>
                <w:b/>
                <w:bCs/>
                <w:kern w:val="0"/>
                <w:sz w:val="18"/>
                <w:szCs w:val="18"/>
              </w:rPr>
              <w:t>单位</w:t>
            </w:r>
          </w:p>
        </w:tc>
        <w:tc>
          <w:tcPr>
            <w:tcW w:w="690" w:type="dxa"/>
            <w:tcBorders>
              <w:top w:val="single" w:color="auto" w:sz="4" w:space="0"/>
              <w:left w:val="nil"/>
              <w:bottom w:val="single" w:color="auto" w:sz="4" w:space="0"/>
              <w:right w:val="single" w:color="auto" w:sz="4" w:space="0"/>
            </w:tcBorders>
            <w:vAlign w:val="center"/>
          </w:tcPr>
          <w:p w14:paraId="3E4205FA">
            <w:pPr>
              <w:widowControl/>
              <w:spacing w:line="240" w:lineRule="auto"/>
              <w:ind w:firstLine="0" w:firstLineChars="0"/>
              <w:rPr>
                <w:b/>
                <w:bCs/>
                <w:kern w:val="0"/>
                <w:sz w:val="18"/>
                <w:szCs w:val="18"/>
              </w:rPr>
            </w:pPr>
            <w:r>
              <w:rPr>
                <w:rFonts w:hint="eastAsia"/>
                <w:b/>
                <w:bCs/>
                <w:kern w:val="0"/>
                <w:sz w:val="18"/>
                <w:szCs w:val="18"/>
              </w:rPr>
              <w:t>数量</w:t>
            </w:r>
          </w:p>
        </w:tc>
        <w:tc>
          <w:tcPr>
            <w:tcW w:w="1653" w:type="dxa"/>
            <w:tcBorders>
              <w:top w:val="single" w:color="auto" w:sz="4" w:space="0"/>
              <w:left w:val="nil"/>
              <w:bottom w:val="single" w:color="auto" w:sz="4" w:space="0"/>
              <w:right w:val="single" w:color="auto" w:sz="4" w:space="0"/>
            </w:tcBorders>
            <w:vAlign w:val="center"/>
          </w:tcPr>
          <w:p w14:paraId="17AFEB76">
            <w:pPr>
              <w:widowControl/>
              <w:spacing w:line="240" w:lineRule="auto"/>
              <w:ind w:firstLine="353"/>
              <w:rPr>
                <w:b/>
                <w:bCs/>
                <w:kern w:val="0"/>
                <w:sz w:val="18"/>
                <w:szCs w:val="18"/>
              </w:rPr>
            </w:pPr>
            <w:r>
              <w:rPr>
                <w:rFonts w:hint="eastAsia"/>
                <w:b/>
                <w:bCs/>
                <w:kern w:val="0"/>
                <w:sz w:val="18"/>
                <w:szCs w:val="18"/>
              </w:rPr>
              <w:t>规格及要求</w:t>
            </w:r>
          </w:p>
        </w:tc>
        <w:tc>
          <w:tcPr>
            <w:tcW w:w="1119" w:type="dxa"/>
            <w:tcBorders>
              <w:top w:val="single" w:color="auto" w:sz="4" w:space="0"/>
              <w:left w:val="nil"/>
              <w:bottom w:val="single" w:color="auto" w:sz="4" w:space="0"/>
              <w:right w:val="single" w:color="auto" w:sz="4" w:space="0"/>
            </w:tcBorders>
            <w:vAlign w:val="center"/>
          </w:tcPr>
          <w:p w14:paraId="4BCC01FD">
            <w:pPr>
              <w:widowControl/>
              <w:spacing w:line="240" w:lineRule="auto"/>
              <w:ind w:firstLine="0" w:firstLineChars="0"/>
              <w:rPr>
                <w:b/>
                <w:bCs/>
                <w:kern w:val="0"/>
                <w:sz w:val="18"/>
                <w:szCs w:val="18"/>
              </w:rPr>
            </w:pPr>
            <w:r>
              <w:rPr>
                <w:rFonts w:hint="eastAsia"/>
                <w:b/>
                <w:bCs/>
                <w:kern w:val="0"/>
                <w:sz w:val="18"/>
                <w:szCs w:val="18"/>
              </w:rPr>
              <w:t>单位投入（万元）</w:t>
            </w:r>
          </w:p>
        </w:tc>
        <w:tc>
          <w:tcPr>
            <w:tcW w:w="1053" w:type="dxa"/>
            <w:tcBorders>
              <w:top w:val="single" w:color="auto" w:sz="4" w:space="0"/>
              <w:left w:val="nil"/>
              <w:bottom w:val="single" w:color="auto" w:sz="4" w:space="0"/>
              <w:right w:val="single" w:color="auto" w:sz="4" w:space="0"/>
            </w:tcBorders>
            <w:vAlign w:val="center"/>
          </w:tcPr>
          <w:p w14:paraId="4953AE30">
            <w:pPr>
              <w:widowControl/>
              <w:spacing w:line="240" w:lineRule="auto"/>
              <w:ind w:firstLine="0" w:firstLineChars="0"/>
              <w:rPr>
                <w:b/>
                <w:bCs/>
                <w:kern w:val="0"/>
                <w:sz w:val="18"/>
                <w:szCs w:val="18"/>
              </w:rPr>
            </w:pPr>
            <w:r>
              <w:rPr>
                <w:rFonts w:hint="eastAsia"/>
                <w:b/>
                <w:bCs/>
                <w:kern w:val="0"/>
                <w:sz w:val="18"/>
                <w:szCs w:val="18"/>
              </w:rPr>
              <w:t>投入金额</w:t>
            </w:r>
            <w:r>
              <w:rPr>
                <w:rFonts w:hint="eastAsia"/>
                <w:b/>
                <w:bCs/>
                <w:kern w:val="0"/>
                <w:sz w:val="18"/>
                <w:szCs w:val="18"/>
              </w:rPr>
              <w:br w:type="textWrapping"/>
            </w:r>
            <w:r>
              <w:rPr>
                <w:rFonts w:hint="eastAsia"/>
                <w:b/>
                <w:bCs/>
                <w:kern w:val="0"/>
                <w:sz w:val="18"/>
                <w:szCs w:val="18"/>
              </w:rPr>
              <w:t>（万元）</w:t>
            </w:r>
          </w:p>
        </w:tc>
        <w:tc>
          <w:tcPr>
            <w:tcW w:w="939" w:type="dxa"/>
            <w:tcBorders>
              <w:top w:val="single" w:color="auto" w:sz="4" w:space="0"/>
              <w:left w:val="nil"/>
              <w:bottom w:val="single" w:color="auto" w:sz="4" w:space="0"/>
              <w:right w:val="single" w:color="auto" w:sz="4" w:space="0"/>
            </w:tcBorders>
            <w:vAlign w:val="center"/>
          </w:tcPr>
          <w:p w14:paraId="00772478">
            <w:pPr>
              <w:widowControl/>
              <w:spacing w:line="240" w:lineRule="auto"/>
              <w:ind w:firstLine="0" w:firstLineChars="0"/>
              <w:rPr>
                <w:b/>
                <w:bCs/>
                <w:kern w:val="0"/>
                <w:sz w:val="18"/>
                <w:szCs w:val="18"/>
              </w:rPr>
            </w:pPr>
            <w:r>
              <w:rPr>
                <w:rFonts w:hint="eastAsia"/>
                <w:b/>
                <w:bCs/>
                <w:kern w:val="0"/>
                <w:sz w:val="18"/>
                <w:szCs w:val="18"/>
              </w:rPr>
              <w:t>其中省级财政资金（万元）</w:t>
            </w:r>
          </w:p>
        </w:tc>
      </w:tr>
      <w:tr w14:paraId="320518A5">
        <w:tblPrEx>
          <w:tblCellMar>
            <w:top w:w="0" w:type="dxa"/>
            <w:left w:w="108" w:type="dxa"/>
            <w:bottom w:w="0" w:type="dxa"/>
            <w:right w:w="108" w:type="dxa"/>
          </w:tblCellMar>
        </w:tblPrEx>
        <w:trPr>
          <w:trHeight w:val="416" w:hRule="atLeast"/>
          <w:jc w:val="center"/>
        </w:trPr>
        <w:tc>
          <w:tcPr>
            <w:tcW w:w="710" w:type="dxa"/>
            <w:tcBorders>
              <w:top w:val="nil"/>
              <w:left w:val="single" w:color="auto" w:sz="4" w:space="0"/>
              <w:bottom w:val="single" w:color="auto" w:sz="4" w:space="0"/>
              <w:right w:val="single" w:color="auto" w:sz="4" w:space="0"/>
            </w:tcBorders>
            <w:vAlign w:val="center"/>
          </w:tcPr>
          <w:p w14:paraId="173A12C8">
            <w:pPr>
              <w:widowControl/>
              <w:spacing w:line="240" w:lineRule="auto"/>
              <w:ind w:firstLine="353"/>
              <w:jc w:val="center"/>
              <w:rPr>
                <w:b/>
                <w:bCs/>
                <w:kern w:val="0"/>
                <w:sz w:val="18"/>
                <w:szCs w:val="18"/>
              </w:rPr>
            </w:pPr>
          </w:p>
        </w:tc>
        <w:tc>
          <w:tcPr>
            <w:tcW w:w="1808" w:type="dxa"/>
            <w:tcBorders>
              <w:top w:val="nil"/>
              <w:left w:val="nil"/>
              <w:bottom w:val="single" w:color="auto" w:sz="4" w:space="0"/>
              <w:right w:val="single" w:color="auto" w:sz="4" w:space="0"/>
            </w:tcBorders>
            <w:vAlign w:val="center"/>
          </w:tcPr>
          <w:p w14:paraId="750209B1">
            <w:pPr>
              <w:widowControl/>
              <w:spacing w:line="240" w:lineRule="auto"/>
              <w:ind w:firstLine="353"/>
              <w:jc w:val="center"/>
              <w:rPr>
                <w:b/>
                <w:bCs/>
                <w:kern w:val="0"/>
                <w:sz w:val="18"/>
                <w:szCs w:val="18"/>
              </w:rPr>
            </w:pPr>
            <w:r>
              <w:rPr>
                <w:rFonts w:hint="eastAsia"/>
                <w:b/>
                <w:bCs/>
                <w:kern w:val="0"/>
                <w:sz w:val="18"/>
                <w:szCs w:val="18"/>
              </w:rPr>
              <w:t>合  计</w:t>
            </w:r>
          </w:p>
        </w:tc>
        <w:tc>
          <w:tcPr>
            <w:tcW w:w="552" w:type="dxa"/>
            <w:tcBorders>
              <w:top w:val="nil"/>
              <w:left w:val="nil"/>
              <w:bottom w:val="single" w:color="auto" w:sz="4" w:space="0"/>
              <w:right w:val="single" w:color="auto" w:sz="4" w:space="0"/>
            </w:tcBorders>
            <w:vAlign w:val="center"/>
          </w:tcPr>
          <w:p w14:paraId="7F648698">
            <w:pPr>
              <w:widowControl/>
              <w:spacing w:line="240" w:lineRule="auto"/>
              <w:ind w:firstLine="352"/>
              <w:jc w:val="center"/>
              <w:rPr>
                <w:kern w:val="0"/>
                <w:sz w:val="18"/>
                <w:szCs w:val="18"/>
              </w:rPr>
            </w:pPr>
          </w:p>
        </w:tc>
        <w:tc>
          <w:tcPr>
            <w:tcW w:w="690" w:type="dxa"/>
            <w:tcBorders>
              <w:top w:val="nil"/>
              <w:left w:val="nil"/>
              <w:bottom w:val="single" w:color="auto" w:sz="4" w:space="0"/>
              <w:right w:val="single" w:color="auto" w:sz="4" w:space="0"/>
            </w:tcBorders>
            <w:vAlign w:val="center"/>
          </w:tcPr>
          <w:p w14:paraId="1465616E">
            <w:pPr>
              <w:widowControl/>
              <w:spacing w:line="240" w:lineRule="auto"/>
              <w:ind w:firstLine="353"/>
              <w:jc w:val="center"/>
              <w:rPr>
                <w:b/>
                <w:bCs/>
                <w:kern w:val="0"/>
                <w:sz w:val="18"/>
                <w:szCs w:val="18"/>
              </w:rPr>
            </w:pPr>
          </w:p>
        </w:tc>
        <w:tc>
          <w:tcPr>
            <w:tcW w:w="1653" w:type="dxa"/>
            <w:tcBorders>
              <w:top w:val="nil"/>
              <w:left w:val="nil"/>
              <w:bottom w:val="single" w:color="auto" w:sz="4" w:space="0"/>
              <w:right w:val="single" w:color="auto" w:sz="4" w:space="0"/>
            </w:tcBorders>
            <w:vAlign w:val="center"/>
          </w:tcPr>
          <w:p w14:paraId="52F50A53">
            <w:pPr>
              <w:widowControl/>
              <w:spacing w:line="240" w:lineRule="auto"/>
              <w:ind w:firstLine="352"/>
              <w:jc w:val="center"/>
              <w:rPr>
                <w:kern w:val="0"/>
                <w:sz w:val="18"/>
                <w:szCs w:val="18"/>
              </w:rPr>
            </w:pPr>
          </w:p>
        </w:tc>
        <w:tc>
          <w:tcPr>
            <w:tcW w:w="1119" w:type="dxa"/>
            <w:tcBorders>
              <w:top w:val="nil"/>
              <w:left w:val="nil"/>
              <w:bottom w:val="single" w:color="auto" w:sz="4" w:space="0"/>
              <w:right w:val="single" w:color="auto" w:sz="4" w:space="0"/>
            </w:tcBorders>
            <w:vAlign w:val="center"/>
          </w:tcPr>
          <w:p w14:paraId="55B45E6F">
            <w:pPr>
              <w:widowControl/>
              <w:spacing w:line="240" w:lineRule="auto"/>
              <w:ind w:firstLine="352"/>
              <w:jc w:val="center"/>
              <w:rPr>
                <w:kern w:val="0"/>
                <w:sz w:val="18"/>
                <w:szCs w:val="18"/>
              </w:rPr>
            </w:pPr>
          </w:p>
        </w:tc>
        <w:tc>
          <w:tcPr>
            <w:tcW w:w="1053" w:type="dxa"/>
            <w:tcBorders>
              <w:top w:val="nil"/>
              <w:left w:val="nil"/>
              <w:bottom w:val="single" w:color="auto" w:sz="4" w:space="0"/>
              <w:right w:val="single" w:color="auto" w:sz="4" w:space="0"/>
            </w:tcBorders>
            <w:vAlign w:val="center"/>
          </w:tcPr>
          <w:p w14:paraId="11AFC733">
            <w:pPr>
              <w:widowControl/>
              <w:spacing w:line="240" w:lineRule="auto"/>
              <w:ind w:firstLine="176" w:firstLineChars="100"/>
              <w:textAlignment w:val="center"/>
              <w:rPr>
                <w:b/>
                <w:bCs/>
                <w:kern w:val="0"/>
                <w:sz w:val="18"/>
                <w:szCs w:val="18"/>
              </w:rPr>
            </w:pPr>
            <w:r>
              <w:rPr>
                <w:rFonts w:hint="eastAsia"/>
                <w:b/>
                <w:bCs/>
                <w:kern w:val="0"/>
                <w:sz w:val="18"/>
                <w:szCs w:val="18"/>
              </w:rPr>
              <w:t>120</w:t>
            </w:r>
          </w:p>
        </w:tc>
        <w:tc>
          <w:tcPr>
            <w:tcW w:w="939" w:type="dxa"/>
            <w:tcBorders>
              <w:top w:val="nil"/>
              <w:left w:val="nil"/>
              <w:bottom w:val="single" w:color="auto" w:sz="4" w:space="0"/>
              <w:right w:val="single" w:color="auto" w:sz="4" w:space="0"/>
            </w:tcBorders>
            <w:vAlign w:val="center"/>
          </w:tcPr>
          <w:p w14:paraId="48235554">
            <w:pPr>
              <w:widowControl/>
              <w:spacing w:line="240" w:lineRule="auto"/>
              <w:ind w:firstLine="176" w:firstLineChars="100"/>
              <w:textAlignment w:val="center"/>
              <w:rPr>
                <w:b/>
                <w:bCs/>
                <w:kern w:val="0"/>
                <w:sz w:val="18"/>
                <w:szCs w:val="18"/>
              </w:rPr>
            </w:pPr>
            <w:r>
              <w:rPr>
                <w:rFonts w:hint="eastAsia"/>
                <w:b/>
                <w:bCs/>
                <w:kern w:val="0"/>
                <w:sz w:val="18"/>
                <w:szCs w:val="18"/>
              </w:rPr>
              <w:t>100</w:t>
            </w:r>
          </w:p>
        </w:tc>
      </w:tr>
      <w:tr w14:paraId="1307C982">
        <w:tblPrEx>
          <w:tblCellMar>
            <w:top w:w="0" w:type="dxa"/>
            <w:left w:w="108" w:type="dxa"/>
            <w:bottom w:w="0" w:type="dxa"/>
            <w:right w:w="108" w:type="dxa"/>
          </w:tblCellMar>
        </w:tblPrEx>
        <w:trPr>
          <w:trHeight w:val="416" w:hRule="atLeast"/>
          <w:jc w:val="center"/>
        </w:trPr>
        <w:tc>
          <w:tcPr>
            <w:tcW w:w="710" w:type="dxa"/>
            <w:tcBorders>
              <w:top w:val="nil"/>
              <w:left w:val="single" w:color="auto" w:sz="4" w:space="0"/>
              <w:bottom w:val="single" w:color="auto" w:sz="4" w:space="0"/>
              <w:right w:val="single" w:color="auto" w:sz="4" w:space="0"/>
            </w:tcBorders>
            <w:vAlign w:val="center"/>
          </w:tcPr>
          <w:p w14:paraId="4DC9D679">
            <w:pPr>
              <w:widowControl/>
              <w:spacing w:line="240" w:lineRule="auto"/>
              <w:ind w:firstLine="0" w:firstLineChars="0"/>
              <w:rPr>
                <w:b/>
                <w:bCs/>
                <w:kern w:val="0"/>
                <w:sz w:val="18"/>
                <w:szCs w:val="18"/>
              </w:rPr>
            </w:pPr>
            <w:r>
              <w:rPr>
                <w:rFonts w:hint="eastAsia"/>
                <w:b/>
                <w:bCs/>
                <w:kern w:val="0"/>
                <w:sz w:val="18"/>
                <w:szCs w:val="18"/>
              </w:rPr>
              <w:t>一</w:t>
            </w:r>
          </w:p>
        </w:tc>
        <w:tc>
          <w:tcPr>
            <w:tcW w:w="1808" w:type="dxa"/>
            <w:tcBorders>
              <w:top w:val="nil"/>
              <w:left w:val="nil"/>
              <w:bottom w:val="single" w:color="auto" w:sz="4" w:space="0"/>
              <w:right w:val="single" w:color="auto" w:sz="4" w:space="0"/>
            </w:tcBorders>
            <w:vAlign w:val="center"/>
          </w:tcPr>
          <w:p w14:paraId="5CA68138">
            <w:pPr>
              <w:widowControl/>
              <w:spacing w:line="240" w:lineRule="auto"/>
              <w:ind w:firstLine="353"/>
              <w:rPr>
                <w:b/>
                <w:bCs/>
                <w:kern w:val="0"/>
                <w:sz w:val="18"/>
                <w:szCs w:val="18"/>
              </w:rPr>
            </w:pPr>
            <w:r>
              <w:rPr>
                <w:rFonts w:hint="eastAsia"/>
                <w:b/>
                <w:bCs/>
                <w:kern w:val="0"/>
                <w:sz w:val="18"/>
                <w:szCs w:val="18"/>
              </w:rPr>
              <w:t>科研监测工程</w:t>
            </w:r>
          </w:p>
        </w:tc>
        <w:tc>
          <w:tcPr>
            <w:tcW w:w="552" w:type="dxa"/>
            <w:tcBorders>
              <w:top w:val="nil"/>
              <w:left w:val="nil"/>
              <w:bottom w:val="single" w:color="auto" w:sz="4" w:space="0"/>
              <w:right w:val="single" w:color="auto" w:sz="4" w:space="0"/>
            </w:tcBorders>
            <w:vAlign w:val="center"/>
          </w:tcPr>
          <w:p w14:paraId="20208E3E">
            <w:pPr>
              <w:widowControl/>
              <w:spacing w:line="240" w:lineRule="auto"/>
              <w:ind w:firstLine="352"/>
              <w:jc w:val="center"/>
              <w:rPr>
                <w:bCs/>
                <w:kern w:val="0"/>
                <w:sz w:val="18"/>
                <w:szCs w:val="18"/>
              </w:rPr>
            </w:pPr>
          </w:p>
        </w:tc>
        <w:tc>
          <w:tcPr>
            <w:tcW w:w="690" w:type="dxa"/>
            <w:tcBorders>
              <w:top w:val="nil"/>
              <w:left w:val="nil"/>
              <w:bottom w:val="single" w:color="auto" w:sz="4" w:space="0"/>
              <w:right w:val="single" w:color="auto" w:sz="4" w:space="0"/>
            </w:tcBorders>
            <w:vAlign w:val="center"/>
          </w:tcPr>
          <w:p w14:paraId="3C5AD28A">
            <w:pPr>
              <w:widowControl/>
              <w:spacing w:line="240" w:lineRule="auto"/>
              <w:ind w:firstLine="352"/>
              <w:jc w:val="center"/>
              <w:rPr>
                <w:bCs/>
                <w:kern w:val="0"/>
                <w:sz w:val="18"/>
                <w:szCs w:val="18"/>
              </w:rPr>
            </w:pPr>
          </w:p>
        </w:tc>
        <w:tc>
          <w:tcPr>
            <w:tcW w:w="1653" w:type="dxa"/>
            <w:tcBorders>
              <w:top w:val="nil"/>
              <w:left w:val="nil"/>
              <w:bottom w:val="single" w:color="auto" w:sz="4" w:space="0"/>
              <w:right w:val="single" w:color="auto" w:sz="4" w:space="0"/>
            </w:tcBorders>
            <w:vAlign w:val="center"/>
          </w:tcPr>
          <w:p w14:paraId="70EDAE77">
            <w:pPr>
              <w:widowControl/>
              <w:spacing w:line="240" w:lineRule="auto"/>
              <w:ind w:firstLine="352"/>
              <w:jc w:val="center"/>
              <w:rPr>
                <w:bCs/>
                <w:kern w:val="0"/>
                <w:sz w:val="18"/>
                <w:szCs w:val="18"/>
              </w:rPr>
            </w:pPr>
          </w:p>
        </w:tc>
        <w:tc>
          <w:tcPr>
            <w:tcW w:w="1119" w:type="dxa"/>
            <w:tcBorders>
              <w:top w:val="nil"/>
              <w:left w:val="nil"/>
              <w:bottom w:val="single" w:color="auto" w:sz="4" w:space="0"/>
              <w:right w:val="single" w:color="auto" w:sz="4" w:space="0"/>
            </w:tcBorders>
            <w:vAlign w:val="center"/>
          </w:tcPr>
          <w:p w14:paraId="702ED0D8">
            <w:pPr>
              <w:widowControl/>
              <w:spacing w:line="240" w:lineRule="auto"/>
              <w:ind w:firstLine="353"/>
              <w:jc w:val="center"/>
              <w:rPr>
                <w:kern w:val="0"/>
                <w:sz w:val="18"/>
                <w:szCs w:val="18"/>
              </w:rPr>
            </w:pPr>
            <w:r>
              <w:rPr>
                <w:rFonts w:hint="eastAsia"/>
                <w:b/>
                <w:bCs/>
                <w:kern w:val="0"/>
                <w:sz w:val="18"/>
                <w:szCs w:val="18"/>
              </w:rPr>
              <w:t>　</w:t>
            </w:r>
          </w:p>
        </w:tc>
        <w:tc>
          <w:tcPr>
            <w:tcW w:w="1053" w:type="dxa"/>
            <w:tcBorders>
              <w:top w:val="nil"/>
              <w:left w:val="nil"/>
              <w:bottom w:val="single" w:color="auto" w:sz="4" w:space="0"/>
              <w:right w:val="single" w:color="auto" w:sz="4" w:space="0"/>
            </w:tcBorders>
            <w:vAlign w:val="center"/>
          </w:tcPr>
          <w:p w14:paraId="2A48B1CB">
            <w:pPr>
              <w:widowControl/>
              <w:spacing w:line="240" w:lineRule="auto"/>
              <w:ind w:firstLine="353"/>
              <w:jc w:val="center"/>
              <w:rPr>
                <w:b/>
                <w:bCs/>
                <w:kern w:val="0"/>
                <w:sz w:val="18"/>
                <w:szCs w:val="18"/>
              </w:rPr>
            </w:pPr>
            <w:r>
              <w:rPr>
                <w:rFonts w:hint="eastAsia"/>
                <w:b/>
                <w:bCs/>
                <w:kern w:val="0"/>
                <w:sz w:val="18"/>
                <w:szCs w:val="18"/>
              </w:rPr>
              <w:t>30</w:t>
            </w:r>
          </w:p>
        </w:tc>
        <w:tc>
          <w:tcPr>
            <w:tcW w:w="939" w:type="dxa"/>
            <w:tcBorders>
              <w:top w:val="nil"/>
              <w:left w:val="nil"/>
              <w:bottom w:val="single" w:color="auto" w:sz="4" w:space="0"/>
              <w:right w:val="single" w:color="auto" w:sz="4" w:space="0"/>
            </w:tcBorders>
            <w:vAlign w:val="center"/>
          </w:tcPr>
          <w:p w14:paraId="57CDCCC3">
            <w:pPr>
              <w:widowControl/>
              <w:spacing w:line="240" w:lineRule="auto"/>
              <w:ind w:firstLine="353"/>
              <w:jc w:val="center"/>
              <w:rPr>
                <w:b/>
                <w:bCs/>
                <w:kern w:val="0"/>
                <w:sz w:val="18"/>
                <w:szCs w:val="18"/>
              </w:rPr>
            </w:pPr>
            <w:r>
              <w:rPr>
                <w:rFonts w:hint="eastAsia"/>
                <w:b/>
                <w:bCs/>
                <w:kern w:val="0"/>
                <w:sz w:val="18"/>
                <w:szCs w:val="18"/>
              </w:rPr>
              <w:t>10</w:t>
            </w:r>
          </w:p>
        </w:tc>
      </w:tr>
      <w:tr w14:paraId="50154CCC">
        <w:tblPrEx>
          <w:tblCellMar>
            <w:top w:w="0" w:type="dxa"/>
            <w:left w:w="108" w:type="dxa"/>
            <w:bottom w:w="0" w:type="dxa"/>
            <w:right w:w="108" w:type="dxa"/>
          </w:tblCellMar>
        </w:tblPrEx>
        <w:trPr>
          <w:trHeight w:val="416" w:hRule="atLeast"/>
          <w:jc w:val="center"/>
        </w:trPr>
        <w:tc>
          <w:tcPr>
            <w:tcW w:w="710" w:type="dxa"/>
            <w:tcBorders>
              <w:top w:val="nil"/>
              <w:left w:val="single" w:color="auto" w:sz="4" w:space="0"/>
              <w:bottom w:val="single" w:color="auto" w:sz="4" w:space="0"/>
              <w:right w:val="single" w:color="auto" w:sz="4" w:space="0"/>
            </w:tcBorders>
            <w:vAlign w:val="center"/>
          </w:tcPr>
          <w:p w14:paraId="7415199D">
            <w:pPr>
              <w:widowControl/>
              <w:spacing w:line="240" w:lineRule="auto"/>
              <w:ind w:firstLine="0" w:firstLineChars="0"/>
              <w:rPr>
                <w:b/>
                <w:bCs/>
                <w:kern w:val="0"/>
                <w:sz w:val="18"/>
                <w:szCs w:val="18"/>
              </w:rPr>
            </w:pPr>
            <w:r>
              <w:rPr>
                <w:rFonts w:hint="eastAsia"/>
                <w:kern w:val="0"/>
                <w:sz w:val="18"/>
                <w:szCs w:val="18"/>
              </w:rPr>
              <w:t>1</w:t>
            </w:r>
          </w:p>
        </w:tc>
        <w:tc>
          <w:tcPr>
            <w:tcW w:w="1808" w:type="dxa"/>
            <w:tcBorders>
              <w:top w:val="nil"/>
              <w:left w:val="nil"/>
              <w:bottom w:val="single" w:color="auto" w:sz="4" w:space="0"/>
              <w:right w:val="single" w:color="auto" w:sz="4" w:space="0"/>
            </w:tcBorders>
            <w:vAlign w:val="center"/>
          </w:tcPr>
          <w:p w14:paraId="3EE0C71C">
            <w:pPr>
              <w:widowControl/>
              <w:spacing w:line="240" w:lineRule="auto"/>
              <w:ind w:firstLine="352"/>
              <w:rPr>
                <w:b/>
                <w:bCs/>
                <w:kern w:val="0"/>
                <w:sz w:val="18"/>
                <w:szCs w:val="18"/>
              </w:rPr>
            </w:pPr>
            <w:r>
              <w:rPr>
                <w:rFonts w:hint="eastAsia"/>
                <w:kern w:val="0"/>
                <w:sz w:val="18"/>
                <w:szCs w:val="18"/>
              </w:rPr>
              <w:t>本地资源调查</w:t>
            </w:r>
          </w:p>
        </w:tc>
        <w:tc>
          <w:tcPr>
            <w:tcW w:w="552" w:type="dxa"/>
            <w:tcBorders>
              <w:top w:val="nil"/>
              <w:left w:val="nil"/>
              <w:bottom w:val="single" w:color="auto" w:sz="4" w:space="0"/>
              <w:right w:val="single" w:color="auto" w:sz="4" w:space="0"/>
            </w:tcBorders>
            <w:vAlign w:val="center"/>
          </w:tcPr>
          <w:p w14:paraId="19321FCC">
            <w:pPr>
              <w:widowControl/>
              <w:spacing w:line="240" w:lineRule="auto"/>
              <w:ind w:firstLine="0" w:firstLineChars="0"/>
              <w:rPr>
                <w:bCs/>
                <w:kern w:val="0"/>
                <w:sz w:val="18"/>
                <w:szCs w:val="18"/>
              </w:rPr>
            </w:pPr>
            <w:r>
              <w:rPr>
                <w:rFonts w:hint="eastAsia"/>
                <w:kern w:val="0"/>
                <w:sz w:val="18"/>
                <w:szCs w:val="18"/>
              </w:rPr>
              <w:t>次</w:t>
            </w:r>
          </w:p>
        </w:tc>
        <w:tc>
          <w:tcPr>
            <w:tcW w:w="690" w:type="dxa"/>
            <w:tcBorders>
              <w:top w:val="nil"/>
              <w:left w:val="nil"/>
              <w:bottom w:val="single" w:color="auto" w:sz="4" w:space="0"/>
              <w:right w:val="single" w:color="auto" w:sz="4" w:space="0"/>
            </w:tcBorders>
            <w:vAlign w:val="center"/>
          </w:tcPr>
          <w:p w14:paraId="0B7D35AF">
            <w:pPr>
              <w:widowControl/>
              <w:spacing w:line="240" w:lineRule="auto"/>
              <w:ind w:firstLine="352"/>
              <w:rPr>
                <w:bCs/>
                <w:kern w:val="0"/>
                <w:sz w:val="18"/>
                <w:szCs w:val="18"/>
              </w:rPr>
            </w:pPr>
            <w:r>
              <w:rPr>
                <w:rFonts w:hint="eastAsia"/>
                <w:kern w:val="0"/>
                <w:sz w:val="18"/>
                <w:szCs w:val="18"/>
              </w:rPr>
              <w:t>1</w:t>
            </w:r>
          </w:p>
        </w:tc>
        <w:tc>
          <w:tcPr>
            <w:tcW w:w="1653" w:type="dxa"/>
            <w:tcBorders>
              <w:top w:val="nil"/>
              <w:left w:val="nil"/>
              <w:bottom w:val="single" w:color="auto" w:sz="4" w:space="0"/>
              <w:right w:val="single" w:color="auto" w:sz="4" w:space="0"/>
            </w:tcBorders>
            <w:vAlign w:val="center"/>
          </w:tcPr>
          <w:p w14:paraId="4947EB48">
            <w:pPr>
              <w:widowControl/>
              <w:spacing w:line="240" w:lineRule="auto"/>
              <w:ind w:firstLine="0" w:firstLineChars="0"/>
              <w:rPr>
                <w:bCs/>
                <w:kern w:val="0"/>
                <w:sz w:val="18"/>
                <w:szCs w:val="18"/>
              </w:rPr>
            </w:pPr>
            <w:r>
              <w:rPr>
                <w:rFonts w:hint="eastAsia"/>
                <w:kern w:val="0"/>
                <w:sz w:val="18"/>
                <w:szCs w:val="18"/>
              </w:rPr>
              <w:t>湿地资源情况调查</w:t>
            </w:r>
          </w:p>
        </w:tc>
        <w:tc>
          <w:tcPr>
            <w:tcW w:w="1119" w:type="dxa"/>
            <w:tcBorders>
              <w:top w:val="nil"/>
              <w:left w:val="nil"/>
              <w:bottom w:val="single" w:color="auto" w:sz="4" w:space="0"/>
              <w:right w:val="single" w:color="auto" w:sz="4" w:space="0"/>
            </w:tcBorders>
            <w:vAlign w:val="center"/>
          </w:tcPr>
          <w:p w14:paraId="390DEEC7">
            <w:pPr>
              <w:widowControl/>
              <w:spacing w:line="240" w:lineRule="auto"/>
              <w:ind w:firstLine="352"/>
              <w:jc w:val="center"/>
              <w:rPr>
                <w:kern w:val="0"/>
                <w:sz w:val="18"/>
                <w:szCs w:val="18"/>
              </w:rPr>
            </w:pPr>
            <w:r>
              <w:rPr>
                <w:rFonts w:hint="eastAsia"/>
                <w:kern w:val="0"/>
                <w:sz w:val="18"/>
                <w:szCs w:val="18"/>
              </w:rPr>
              <w:t>20</w:t>
            </w:r>
          </w:p>
        </w:tc>
        <w:tc>
          <w:tcPr>
            <w:tcW w:w="1053" w:type="dxa"/>
            <w:tcBorders>
              <w:top w:val="nil"/>
              <w:left w:val="nil"/>
              <w:bottom w:val="single" w:color="auto" w:sz="4" w:space="0"/>
              <w:right w:val="single" w:color="auto" w:sz="4" w:space="0"/>
            </w:tcBorders>
            <w:vAlign w:val="center"/>
          </w:tcPr>
          <w:p w14:paraId="61A783A9">
            <w:pPr>
              <w:widowControl/>
              <w:spacing w:line="240" w:lineRule="auto"/>
              <w:ind w:firstLine="352"/>
              <w:jc w:val="center"/>
              <w:rPr>
                <w:b/>
                <w:bCs/>
                <w:kern w:val="0"/>
                <w:sz w:val="18"/>
                <w:szCs w:val="18"/>
              </w:rPr>
            </w:pPr>
            <w:r>
              <w:rPr>
                <w:rFonts w:hint="eastAsia"/>
                <w:kern w:val="0"/>
                <w:sz w:val="18"/>
                <w:szCs w:val="18"/>
              </w:rPr>
              <w:t>20</w:t>
            </w:r>
          </w:p>
        </w:tc>
        <w:tc>
          <w:tcPr>
            <w:tcW w:w="939" w:type="dxa"/>
            <w:tcBorders>
              <w:top w:val="nil"/>
              <w:left w:val="nil"/>
              <w:bottom w:val="single" w:color="auto" w:sz="4" w:space="0"/>
              <w:right w:val="single" w:color="auto" w:sz="4" w:space="0"/>
            </w:tcBorders>
            <w:vAlign w:val="center"/>
          </w:tcPr>
          <w:p w14:paraId="01B29B5B">
            <w:pPr>
              <w:widowControl/>
              <w:spacing w:line="240" w:lineRule="auto"/>
              <w:ind w:firstLine="353"/>
              <w:jc w:val="center"/>
              <w:rPr>
                <w:b/>
                <w:bCs/>
                <w:kern w:val="0"/>
                <w:sz w:val="18"/>
                <w:szCs w:val="18"/>
              </w:rPr>
            </w:pPr>
          </w:p>
        </w:tc>
      </w:tr>
      <w:tr w14:paraId="41DC5624">
        <w:tblPrEx>
          <w:tblCellMar>
            <w:top w:w="0" w:type="dxa"/>
            <w:left w:w="108" w:type="dxa"/>
            <w:bottom w:w="0" w:type="dxa"/>
            <w:right w:w="108" w:type="dxa"/>
          </w:tblCellMar>
        </w:tblPrEx>
        <w:trPr>
          <w:trHeight w:val="416" w:hRule="atLeast"/>
          <w:jc w:val="center"/>
        </w:trPr>
        <w:tc>
          <w:tcPr>
            <w:tcW w:w="710" w:type="dxa"/>
            <w:tcBorders>
              <w:top w:val="nil"/>
              <w:left w:val="single" w:color="auto" w:sz="4" w:space="0"/>
              <w:bottom w:val="single" w:color="auto" w:sz="4" w:space="0"/>
              <w:right w:val="single" w:color="auto" w:sz="4" w:space="0"/>
            </w:tcBorders>
            <w:vAlign w:val="center"/>
          </w:tcPr>
          <w:p w14:paraId="509A504A">
            <w:pPr>
              <w:widowControl/>
              <w:spacing w:line="240" w:lineRule="auto"/>
              <w:ind w:firstLine="0" w:firstLineChars="0"/>
              <w:rPr>
                <w:b/>
                <w:bCs/>
                <w:kern w:val="0"/>
                <w:sz w:val="18"/>
                <w:szCs w:val="18"/>
              </w:rPr>
            </w:pPr>
            <w:r>
              <w:rPr>
                <w:rFonts w:hint="eastAsia"/>
                <w:bCs/>
                <w:kern w:val="0"/>
                <w:sz w:val="18"/>
                <w:szCs w:val="18"/>
              </w:rPr>
              <w:t>2</w:t>
            </w:r>
          </w:p>
        </w:tc>
        <w:tc>
          <w:tcPr>
            <w:tcW w:w="1808" w:type="dxa"/>
            <w:tcBorders>
              <w:top w:val="nil"/>
              <w:left w:val="nil"/>
              <w:bottom w:val="single" w:color="auto" w:sz="4" w:space="0"/>
              <w:right w:val="single" w:color="auto" w:sz="4" w:space="0"/>
            </w:tcBorders>
            <w:vAlign w:val="center"/>
          </w:tcPr>
          <w:p w14:paraId="536B6A3E">
            <w:pPr>
              <w:widowControl/>
              <w:spacing w:line="240" w:lineRule="auto"/>
              <w:ind w:firstLine="0" w:firstLineChars="0"/>
              <w:rPr>
                <w:b/>
                <w:bCs/>
                <w:kern w:val="0"/>
                <w:sz w:val="18"/>
                <w:szCs w:val="18"/>
              </w:rPr>
            </w:pPr>
            <w:r>
              <w:rPr>
                <w:rFonts w:hint="eastAsia"/>
                <w:bCs/>
                <w:kern w:val="0"/>
                <w:sz w:val="18"/>
                <w:szCs w:val="18"/>
              </w:rPr>
              <w:t>监测监控设施维护</w:t>
            </w:r>
          </w:p>
        </w:tc>
        <w:tc>
          <w:tcPr>
            <w:tcW w:w="552" w:type="dxa"/>
            <w:tcBorders>
              <w:top w:val="nil"/>
              <w:left w:val="nil"/>
              <w:bottom w:val="single" w:color="auto" w:sz="4" w:space="0"/>
              <w:right w:val="single" w:color="auto" w:sz="4" w:space="0"/>
            </w:tcBorders>
            <w:vAlign w:val="center"/>
          </w:tcPr>
          <w:p w14:paraId="7C4754CB">
            <w:pPr>
              <w:widowControl/>
              <w:spacing w:line="240" w:lineRule="auto"/>
              <w:ind w:firstLine="0" w:firstLineChars="0"/>
              <w:rPr>
                <w:bCs/>
                <w:kern w:val="0"/>
                <w:sz w:val="18"/>
                <w:szCs w:val="18"/>
              </w:rPr>
            </w:pPr>
            <w:r>
              <w:rPr>
                <w:rFonts w:hint="eastAsia"/>
                <w:bCs/>
                <w:kern w:val="0"/>
                <w:sz w:val="18"/>
                <w:szCs w:val="18"/>
              </w:rPr>
              <w:t>项</w:t>
            </w:r>
          </w:p>
        </w:tc>
        <w:tc>
          <w:tcPr>
            <w:tcW w:w="690" w:type="dxa"/>
            <w:tcBorders>
              <w:top w:val="nil"/>
              <w:left w:val="nil"/>
              <w:bottom w:val="single" w:color="auto" w:sz="4" w:space="0"/>
              <w:right w:val="single" w:color="auto" w:sz="4" w:space="0"/>
            </w:tcBorders>
            <w:vAlign w:val="center"/>
          </w:tcPr>
          <w:p w14:paraId="1C69CD2C">
            <w:pPr>
              <w:widowControl/>
              <w:spacing w:line="240" w:lineRule="auto"/>
              <w:ind w:firstLine="0" w:firstLineChars="0"/>
              <w:rPr>
                <w:bCs/>
                <w:kern w:val="0"/>
                <w:sz w:val="18"/>
                <w:szCs w:val="18"/>
              </w:rPr>
            </w:pPr>
            <w:r>
              <w:rPr>
                <w:rFonts w:hint="eastAsia"/>
                <w:bCs/>
                <w:kern w:val="0"/>
                <w:sz w:val="18"/>
                <w:szCs w:val="18"/>
              </w:rPr>
              <w:t>1</w:t>
            </w:r>
          </w:p>
        </w:tc>
        <w:tc>
          <w:tcPr>
            <w:tcW w:w="1653" w:type="dxa"/>
            <w:tcBorders>
              <w:top w:val="nil"/>
              <w:left w:val="nil"/>
              <w:bottom w:val="single" w:color="auto" w:sz="4" w:space="0"/>
              <w:right w:val="single" w:color="auto" w:sz="4" w:space="0"/>
            </w:tcBorders>
            <w:vAlign w:val="center"/>
          </w:tcPr>
          <w:p w14:paraId="72BCFD0C">
            <w:pPr>
              <w:widowControl/>
              <w:spacing w:line="240" w:lineRule="auto"/>
              <w:ind w:firstLine="0" w:firstLineChars="0"/>
              <w:rPr>
                <w:bCs/>
                <w:kern w:val="0"/>
                <w:sz w:val="18"/>
                <w:szCs w:val="18"/>
              </w:rPr>
            </w:pPr>
            <w:r>
              <w:rPr>
                <w:rFonts w:hint="eastAsia"/>
                <w:bCs/>
                <w:kern w:val="0"/>
                <w:sz w:val="18"/>
                <w:szCs w:val="18"/>
              </w:rPr>
              <w:t>对已有的监测监控设施维护</w:t>
            </w:r>
          </w:p>
        </w:tc>
        <w:tc>
          <w:tcPr>
            <w:tcW w:w="1119" w:type="dxa"/>
            <w:tcBorders>
              <w:top w:val="nil"/>
              <w:left w:val="nil"/>
              <w:bottom w:val="single" w:color="auto" w:sz="4" w:space="0"/>
              <w:right w:val="single" w:color="auto" w:sz="4" w:space="0"/>
            </w:tcBorders>
            <w:vAlign w:val="center"/>
          </w:tcPr>
          <w:p w14:paraId="4ED51254">
            <w:pPr>
              <w:widowControl/>
              <w:spacing w:line="240" w:lineRule="auto"/>
              <w:ind w:firstLine="352"/>
              <w:jc w:val="center"/>
              <w:rPr>
                <w:kern w:val="0"/>
                <w:sz w:val="18"/>
                <w:szCs w:val="18"/>
              </w:rPr>
            </w:pPr>
            <w:r>
              <w:rPr>
                <w:rFonts w:hint="eastAsia"/>
                <w:bCs/>
                <w:kern w:val="0"/>
                <w:sz w:val="18"/>
                <w:szCs w:val="18"/>
              </w:rPr>
              <w:t>10</w:t>
            </w:r>
          </w:p>
        </w:tc>
        <w:tc>
          <w:tcPr>
            <w:tcW w:w="1053" w:type="dxa"/>
            <w:tcBorders>
              <w:top w:val="nil"/>
              <w:left w:val="nil"/>
              <w:bottom w:val="single" w:color="auto" w:sz="4" w:space="0"/>
              <w:right w:val="single" w:color="auto" w:sz="4" w:space="0"/>
            </w:tcBorders>
            <w:vAlign w:val="center"/>
          </w:tcPr>
          <w:p w14:paraId="1D273AFF">
            <w:pPr>
              <w:widowControl/>
              <w:spacing w:line="240" w:lineRule="auto"/>
              <w:ind w:firstLine="352"/>
              <w:jc w:val="center"/>
              <w:rPr>
                <w:b/>
                <w:bCs/>
                <w:kern w:val="0"/>
                <w:sz w:val="18"/>
                <w:szCs w:val="18"/>
              </w:rPr>
            </w:pPr>
            <w:r>
              <w:rPr>
                <w:rFonts w:hint="eastAsia"/>
                <w:bCs/>
                <w:kern w:val="0"/>
                <w:sz w:val="18"/>
                <w:szCs w:val="18"/>
              </w:rPr>
              <w:t>10</w:t>
            </w:r>
          </w:p>
        </w:tc>
        <w:tc>
          <w:tcPr>
            <w:tcW w:w="939" w:type="dxa"/>
            <w:tcBorders>
              <w:top w:val="nil"/>
              <w:left w:val="nil"/>
              <w:bottom w:val="single" w:color="auto" w:sz="4" w:space="0"/>
              <w:right w:val="single" w:color="auto" w:sz="4" w:space="0"/>
            </w:tcBorders>
            <w:vAlign w:val="center"/>
          </w:tcPr>
          <w:p w14:paraId="7F2738D1">
            <w:pPr>
              <w:widowControl/>
              <w:spacing w:line="240" w:lineRule="auto"/>
              <w:ind w:firstLine="352"/>
              <w:jc w:val="center"/>
              <w:rPr>
                <w:b/>
                <w:bCs/>
                <w:kern w:val="0"/>
                <w:sz w:val="18"/>
                <w:szCs w:val="18"/>
              </w:rPr>
            </w:pPr>
            <w:r>
              <w:rPr>
                <w:rFonts w:hint="eastAsia"/>
                <w:bCs/>
                <w:kern w:val="0"/>
                <w:sz w:val="18"/>
                <w:szCs w:val="18"/>
              </w:rPr>
              <w:t>10</w:t>
            </w:r>
          </w:p>
        </w:tc>
      </w:tr>
      <w:tr w14:paraId="5DF95420">
        <w:tblPrEx>
          <w:tblCellMar>
            <w:top w:w="0" w:type="dxa"/>
            <w:left w:w="108" w:type="dxa"/>
            <w:bottom w:w="0" w:type="dxa"/>
            <w:right w:w="108" w:type="dxa"/>
          </w:tblCellMar>
        </w:tblPrEx>
        <w:trPr>
          <w:trHeight w:val="416" w:hRule="atLeast"/>
          <w:jc w:val="center"/>
        </w:trPr>
        <w:tc>
          <w:tcPr>
            <w:tcW w:w="710" w:type="dxa"/>
            <w:tcBorders>
              <w:top w:val="nil"/>
              <w:left w:val="single" w:color="auto" w:sz="4" w:space="0"/>
              <w:bottom w:val="single" w:color="auto" w:sz="4" w:space="0"/>
              <w:right w:val="single" w:color="auto" w:sz="4" w:space="0"/>
            </w:tcBorders>
            <w:vAlign w:val="center"/>
          </w:tcPr>
          <w:p w14:paraId="1E3C62DC">
            <w:pPr>
              <w:widowControl/>
              <w:spacing w:line="240" w:lineRule="auto"/>
              <w:ind w:firstLine="0" w:firstLineChars="0"/>
              <w:rPr>
                <w:b/>
                <w:bCs/>
                <w:kern w:val="0"/>
                <w:sz w:val="18"/>
                <w:szCs w:val="18"/>
              </w:rPr>
            </w:pPr>
            <w:r>
              <w:rPr>
                <w:rFonts w:hint="eastAsia"/>
                <w:b/>
                <w:bCs/>
                <w:kern w:val="0"/>
                <w:sz w:val="18"/>
                <w:szCs w:val="18"/>
              </w:rPr>
              <w:t>二</w:t>
            </w:r>
          </w:p>
        </w:tc>
        <w:tc>
          <w:tcPr>
            <w:tcW w:w="1808" w:type="dxa"/>
            <w:tcBorders>
              <w:top w:val="nil"/>
              <w:left w:val="nil"/>
              <w:bottom w:val="single" w:color="auto" w:sz="4" w:space="0"/>
              <w:right w:val="single" w:color="auto" w:sz="4" w:space="0"/>
            </w:tcBorders>
            <w:vAlign w:val="center"/>
          </w:tcPr>
          <w:p w14:paraId="76AE8AF2">
            <w:pPr>
              <w:widowControl/>
              <w:spacing w:line="240" w:lineRule="auto"/>
              <w:ind w:firstLine="353"/>
              <w:jc w:val="center"/>
              <w:rPr>
                <w:b/>
                <w:bCs/>
                <w:kern w:val="0"/>
                <w:sz w:val="18"/>
                <w:szCs w:val="18"/>
              </w:rPr>
            </w:pPr>
            <w:r>
              <w:rPr>
                <w:rFonts w:hint="eastAsia"/>
                <w:b/>
                <w:bCs/>
                <w:kern w:val="0"/>
                <w:sz w:val="18"/>
                <w:szCs w:val="18"/>
              </w:rPr>
              <w:t>湿地保护工程</w:t>
            </w:r>
          </w:p>
        </w:tc>
        <w:tc>
          <w:tcPr>
            <w:tcW w:w="552" w:type="dxa"/>
            <w:tcBorders>
              <w:top w:val="nil"/>
              <w:left w:val="nil"/>
              <w:bottom w:val="single" w:color="auto" w:sz="4" w:space="0"/>
              <w:right w:val="single" w:color="auto" w:sz="4" w:space="0"/>
            </w:tcBorders>
            <w:vAlign w:val="center"/>
          </w:tcPr>
          <w:p w14:paraId="6D8AB3CF">
            <w:pPr>
              <w:widowControl/>
              <w:spacing w:line="240" w:lineRule="auto"/>
              <w:ind w:firstLine="352"/>
              <w:jc w:val="center"/>
              <w:rPr>
                <w:bCs/>
                <w:kern w:val="0"/>
                <w:sz w:val="18"/>
                <w:szCs w:val="18"/>
              </w:rPr>
            </w:pPr>
          </w:p>
        </w:tc>
        <w:tc>
          <w:tcPr>
            <w:tcW w:w="690" w:type="dxa"/>
            <w:tcBorders>
              <w:top w:val="nil"/>
              <w:left w:val="nil"/>
              <w:bottom w:val="single" w:color="auto" w:sz="4" w:space="0"/>
              <w:right w:val="single" w:color="auto" w:sz="4" w:space="0"/>
            </w:tcBorders>
            <w:vAlign w:val="center"/>
          </w:tcPr>
          <w:p w14:paraId="5A922DAC">
            <w:pPr>
              <w:widowControl/>
              <w:spacing w:line="240" w:lineRule="auto"/>
              <w:ind w:firstLine="352"/>
              <w:jc w:val="center"/>
              <w:rPr>
                <w:bCs/>
                <w:kern w:val="0"/>
                <w:sz w:val="18"/>
                <w:szCs w:val="18"/>
              </w:rPr>
            </w:pPr>
          </w:p>
        </w:tc>
        <w:tc>
          <w:tcPr>
            <w:tcW w:w="1653" w:type="dxa"/>
            <w:tcBorders>
              <w:top w:val="nil"/>
              <w:left w:val="nil"/>
              <w:bottom w:val="single" w:color="auto" w:sz="4" w:space="0"/>
              <w:right w:val="single" w:color="auto" w:sz="4" w:space="0"/>
            </w:tcBorders>
            <w:vAlign w:val="center"/>
          </w:tcPr>
          <w:p w14:paraId="6CE44DA1">
            <w:pPr>
              <w:widowControl/>
              <w:spacing w:line="240" w:lineRule="auto"/>
              <w:ind w:firstLine="352"/>
              <w:jc w:val="center"/>
              <w:rPr>
                <w:bCs/>
                <w:kern w:val="0"/>
                <w:sz w:val="18"/>
                <w:szCs w:val="18"/>
              </w:rPr>
            </w:pPr>
          </w:p>
        </w:tc>
        <w:tc>
          <w:tcPr>
            <w:tcW w:w="1119" w:type="dxa"/>
            <w:tcBorders>
              <w:top w:val="nil"/>
              <w:left w:val="nil"/>
              <w:bottom w:val="single" w:color="auto" w:sz="4" w:space="0"/>
              <w:right w:val="single" w:color="auto" w:sz="4" w:space="0"/>
            </w:tcBorders>
            <w:vAlign w:val="center"/>
          </w:tcPr>
          <w:p w14:paraId="41EBCC14">
            <w:pPr>
              <w:widowControl/>
              <w:spacing w:line="240" w:lineRule="auto"/>
              <w:ind w:firstLine="352"/>
              <w:jc w:val="center"/>
              <w:rPr>
                <w:kern w:val="0"/>
                <w:sz w:val="18"/>
                <w:szCs w:val="18"/>
              </w:rPr>
            </w:pPr>
          </w:p>
        </w:tc>
        <w:tc>
          <w:tcPr>
            <w:tcW w:w="1053" w:type="dxa"/>
            <w:tcBorders>
              <w:top w:val="nil"/>
              <w:left w:val="nil"/>
              <w:bottom w:val="single" w:color="auto" w:sz="4" w:space="0"/>
              <w:right w:val="single" w:color="auto" w:sz="4" w:space="0"/>
            </w:tcBorders>
            <w:vAlign w:val="center"/>
          </w:tcPr>
          <w:p w14:paraId="45CB2635">
            <w:pPr>
              <w:widowControl/>
              <w:spacing w:line="240" w:lineRule="auto"/>
              <w:ind w:firstLine="353"/>
              <w:jc w:val="center"/>
              <w:rPr>
                <w:b/>
                <w:bCs/>
                <w:kern w:val="0"/>
                <w:sz w:val="18"/>
                <w:szCs w:val="18"/>
              </w:rPr>
            </w:pPr>
            <w:r>
              <w:rPr>
                <w:rFonts w:hint="eastAsia"/>
                <w:b/>
                <w:bCs/>
                <w:kern w:val="0"/>
                <w:sz w:val="18"/>
                <w:szCs w:val="18"/>
              </w:rPr>
              <w:t>50</w:t>
            </w:r>
          </w:p>
        </w:tc>
        <w:tc>
          <w:tcPr>
            <w:tcW w:w="939" w:type="dxa"/>
            <w:tcBorders>
              <w:top w:val="nil"/>
              <w:left w:val="nil"/>
              <w:bottom w:val="single" w:color="auto" w:sz="4" w:space="0"/>
              <w:right w:val="single" w:color="auto" w:sz="4" w:space="0"/>
            </w:tcBorders>
            <w:vAlign w:val="center"/>
          </w:tcPr>
          <w:p w14:paraId="38A43938">
            <w:pPr>
              <w:widowControl/>
              <w:spacing w:line="240" w:lineRule="auto"/>
              <w:ind w:firstLine="353"/>
              <w:jc w:val="center"/>
              <w:rPr>
                <w:b/>
                <w:bCs/>
                <w:kern w:val="0"/>
                <w:sz w:val="18"/>
                <w:szCs w:val="18"/>
              </w:rPr>
            </w:pPr>
            <w:r>
              <w:rPr>
                <w:rFonts w:hint="eastAsia"/>
                <w:b/>
                <w:bCs/>
                <w:kern w:val="0"/>
                <w:sz w:val="18"/>
                <w:szCs w:val="18"/>
              </w:rPr>
              <w:t>50</w:t>
            </w:r>
          </w:p>
        </w:tc>
      </w:tr>
      <w:tr w14:paraId="14C999DD">
        <w:tblPrEx>
          <w:tblCellMar>
            <w:top w:w="0" w:type="dxa"/>
            <w:left w:w="108" w:type="dxa"/>
            <w:bottom w:w="0" w:type="dxa"/>
            <w:right w:w="108" w:type="dxa"/>
          </w:tblCellMar>
        </w:tblPrEx>
        <w:trPr>
          <w:trHeight w:val="439" w:hRule="atLeast"/>
          <w:jc w:val="center"/>
        </w:trPr>
        <w:tc>
          <w:tcPr>
            <w:tcW w:w="710" w:type="dxa"/>
            <w:tcBorders>
              <w:top w:val="nil"/>
              <w:left w:val="single" w:color="auto" w:sz="4" w:space="0"/>
              <w:bottom w:val="single" w:color="auto" w:sz="4" w:space="0"/>
              <w:right w:val="single" w:color="auto" w:sz="4" w:space="0"/>
            </w:tcBorders>
            <w:vAlign w:val="center"/>
          </w:tcPr>
          <w:p w14:paraId="332F3302">
            <w:pPr>
              <w:widowControl/>
              <w:spacing w:line="240" w:lineRule="auto"/>
              <w:ind w:firstLine="0" w:firstLineChars="0"/>
              <w:rPr>
                <w:kern w:val="0"/>
                <w:sz w:val="18"/>
                <w:szCs w:val="18"/>
              </w:rPr>
            </w:pPr>
            <w:r>
              <w:rPr>
                <w:rFonts w:hint="eastAsia"/>
                <w:kern w:val="0"/>
                <w:sz w:val="18"/>
                <w:szCs w:val="18"/>
              </w:rPr>
              <w:t>1</w:t>
            </w:r>
          </w:p>
        </w:tc>
        <w:tc>
          <w:tcPr>
            <w:tcW w:w="1808" w:type="dxa"/>
            <w:tcBorders>
              <w:top w:val="nil"/>
              <w:left w:val="nil"/>
              <w:bottom w:val="single" w:color="auto" w:sz="4" w:space="0"/>
              <w:right w:val="single" w:color="auto" w:sz="4" w:space="0"/>
            </w:tcBorders>
            <w:vAlign w:val="center"/>
          </w:tcPr>
          <w:p w14:paraId="087BCA9A">
            <w:pPr>
              <w:widowControl/>
              <w:spacing w:line="240" w:lineRule="auto"/>
              <w:ind w:firstLine="0" w:firstLineChars="0"/>
              <w:rPr>
                <w:kern w:val="0"/>
                <w:sz w:val="18"/>
                <w:szCs w:val="18"/>
              </w:rPr>
            </w:pPr>
            <w:r>
              <w:rPr>
                <w:rFonts w:hint="eastAsia"/>
                <w:kern w:val="0"/>
                <w:sz w:val="18"/>
                <w:szCs w:val="18"/>
              </w:rPr>
              <w:t>外来物种及水草清除</w:t>
            </w:r>
          </w:p>
        </w:tc>
        <w:tc>
          <w:tcPr>
            <w:tcW w:w="552" w:type="dxa"/>
            <w:tcBorders>
              <w:top w:val="nil"/>
              <w:left w:val="nil"/>
              <w:bottom w:val="single" w:color="auto" w:sz="4" w:space="0"/>
              <w:right w:val="single" w:color="auto" w:sz="4" w:space="0"/>
            </w:tcBorders>
            <w:vAlign w:val="center"/>
          </w:tcPr>
          <w:p w14:paraId="2D96AFF3">
            <w:pPr>
              <w:widowControl/>
              <w:spacing w:line="240" w:lineRule="auto"/>
              <w:ind w:firstLine="0" w:firstLineChars="0"/>
              <w:rPr>
                <w:kern w:val="0"/>
                <w:sz w:val="18"/>
                <w:szCs w:val="18"/>
              </w:rPr>
            </w:pPr>
            <w:r>
              <w:rPr>
                <w:rFonts w:hint="eastAsia"/>
                <w:kern w:val="0"/>
                <w:sz w:val="18"/>
                <w:szCs w:val="18"/>
              </w:rPr>
              <w:t>项</w:t>
            </w:r>
          </w:p>
        </w:tc>
        <w:tc>
          <w:tcPr>
            <w:tcW w:w="690" w:type="dxa"/>
            <w:tcBorders>
              <w:top w:val="nil"/>
              <w:left w:val="nil"/>
              <w:bottom w:val="single" w:color="auto" w:sz="4" w:space="0"/>
              <w:right w:val="single" w:color="auto" w:sz="4" w:space="0"/>
            </w:tcBorders>
            <w:vAlign w:val="center"/>
          </w:tcPr>
          <w:p w14:paraId="5E23A105">
            <w:pPr>
              <w:widowControl/>
              <w:spacing w:line="240" w:lineRule="auto"/>
              <w:ind w:firstLine="0" w:firstLineChars="0"/>
              <w:rPr>
                <w:kern w:val="0"/>
                <w:sz w:val="18"/>
                <w:szCs w:val="18"/>
              </w:rPr>
            </w:pPr>
            <w:r>
              <w:rPr>
                <w:rFonts w:hint="eastAsia"/>
                <w:kern w:val="0"/>
                <w:sz w:val="18"/>
                <w:szCs w:val="18"/>
              </w:rPr>
              <w:t>1</w:t>
            </w:r>
          </w:p>
        </w:tc>
        <w:tc>
          <w:tcPr>
            <w:tcW w:w="1653" w:type="dxa"/>
            <w:tcBorders>
              <w:top w:val="nil"/>
              <w:left w:val="nil"/>
              <w:bottom w:val="single" w:color="auto" w:sz="4" w:space="0"/>
              <w:right w:val="single" w:color="auto" w:sz="4" w:space="0"/>
            </w:tcBorders>
            <w:vAlign w:val="center"/>
          </w:tcPr>
          <w:p w14:paraId="215E5C1D">
            <w:pPr>
              <w:widowControl/>
              <w:spacing w:line="240" w:lineRule="auto"/>
              <w:ind w:firstLine="0" w:firstLineChars="0"/>
              <w:rPr>
                <w:kern w:val="0"/>
                <w:sz w:val="18"/>
                <w:szCs w:val="18"/>
              </w:rPr>
            </w:pPr>
            <w:r>
              <w:rPr>
                <w:rFonts w:hint="eastAsia"/>
                <w:kern w:val="0"/>
                <w:sz w:val="18"/>
                <w:szCs w:val="18"/>
              </w:rPr>
              <w:t>外来物种及高密度野菱等水草清除</w:t>
            </w:r>
          </w:p>
        </w:tc>
        <w:tc>
          <w:tcPr>
            <w:tcW w:w="1119" w:type="dxa"/>
            <w:tcBorders>
              <w:top w:val="nil"/>
              <w:left w:val="nil"/>
              <w:bottom w:val="single" w:color="auto" w:sz="4" w:space="0"/>
              <w:right w:val="single" w:color="auto" w:sz="4" w:space="0"/>
            </w:tcBorders>
            <w:vAlign w:val="center"/>
          </w:tcPr>
          <w:p w14:paraId="7B7BCCFD">
            <w:pPr>
              <w:widowControl/>
              <w:spacing w:line="240" w:lineRule="auto"/>
              <w:ind w:firstLine="352"/>
              <w:jc w:val="center"/>
              <w:rPr>
                <w:kern w:val="0"/>
                <w:sz w:val="18"/>
                <w:szCs w:val="18"/>
              </w:rPr>
            </w:pPr>
            <w:r>
              <w:rPr>
                <w:rFonts w:hint="eastAsia"/>
                <w:kern w:val="0"/>
                <w:sz w:val="18"/>
                <w:szCs w:val="18"/>
              </w:rPr>
              <w:t>10</w:t>
            </w:r>
          </w:p>
        </w:tc>
        <w:tc>
          <w:tcPr>
            <w:tcW w:w="1053" w:type="dxa"/>
            <w:tcBorders>
              <w:top w:val="nil"/>
              <w:left w:val="nil"/>
              <w:bottom w:val="single" w:color="auto" w:sz="4" w:space="0"/>
              <w:right w:val="single" w:color="auto" w:sz="4" w:space="0"/>
            </w:tcBorders>
            <w:vAlign w:val="center"/>
          </w:tcPr>
          <w:p w14:paraId="14EB5273">
            <w:pPr>
              <w:widowControl/>
              <w:spacing w:line="240" w:lineRule="auto"/>
              <w:ind w:firstLine="352"/>
              <w:jc w:val="center"/>
              <w:rPr>
                <w:kern w:val="0"/>
                <w:sz w:val="18"/>
                <w:szCs w:val="18"/>
              </w:rPr>
            </w:pPr>
            <w:r>
              <w:rPr>
                <w:rFonts w:hint="eastAsia"/>
                <w:kern w:val="0"/>
                <w:sz w:val="18"/>
                <w:szCs w:val="18"/>
              </w:rPr>
              <w:t>10</w:t>
            </w:r>
          </w:p>
        </w:tc>
        <w:tc>
          <w:tcPr>
            <w:tcW w:w="939" w:type="dxa"/>
            <w:tcBorders>
              <w:top w:val="nil"/>
              <w:left w:val="nil"/>
              <w:bottom w:val="single" w:color="auto" w:sz="4" w:space="0"/>
              <w:right w:val="single" w:color="auto" w:sz="4" w:space="0"/>
            </w:tcBorders>
            <w:vAlign w:val="center"/>
          </w:tcPr>
          <w:p w14:paraId="734080E7">
            <w:pPr>
              <w:widowControl/>
              <w:spacing w:line="240" w:lineRule="auto"/>
              <w:ind w:firstLine="352"/>
              <w:jc w:val="center"/>
              <w:rPr>
                <w:kern w:val="0"/>
                <w:sz w:val="18"/>
                <w:szCs w:val="18"/>
              </w:rPr>
            </w:pPr>
            <w:r>
              <w:rPr>
                <w:rFonts w:hint="eastAsia"/>
                <w:kern w:val="0"/>
                <w:sz w:val="18"/>
                <w:szCs w:val="18"/>
              </w:rPr>
              <w:t>10</w:t>
            </w:r>
          </w:p>
        </w:tc>
      </w:tr>
      <w:tr w14:paraId="422FB9D1">
        <w:tblPrEx>
          <w:tblCellMar>
            <w:top w:w="0" w:type="dxa"/>
            <w:left w:w="108" w:type="dxa"/>
            <w:bottom w:w="0" w:type="dxa"/>
            <w:right w:w="108" w:type="dxa"/>
          </w:tblCellMar>
        </w:tblPrEx>
        <w:trPr>
          <w:trHeight w:val="439" w:hRule="atLeast"/>
          <w:jc w:val="center"/>
        </w:trPr>
        <w:tc>
          <w:tcPr>
            <w:tcW w:w="710" w:type="dxa"/>
            <w:tcBorders>
              <w:top w:val="nil"/>
              <w:left w:val="single" w:color="auto" w:sz="4" w:space="0"/>
              <w:bottom w:val="single" w:color="auto" w:sz="4" w:space="0"/>
              <w:right w:val="single" w:color="auto" w:sz="4" w:space="0"/>
            </w:tcBorders>
            <w:vAlign w:val="center"/>
          </w:tcPr>
          <w:p w14:paraId="344C83DA">
            <w:pPr>
              <w:widowControl/>
              <w:spacing w:line="240" w:lineRule="auto"/>
              <w:ind w:firstLine="0" w:firstLineChars="0"/>
              <w:rPr>
                <w:kern w:val="0"/>
                <w:sz w:val="18"/>
                <w:szCs w:val="18"/>
              </w:rPr>
            </w:pPr>
            <w:r>
              <w:rPr>
                <w:rFonts w:hint="eastAsia"/>
                <w:kern w:val="0"/>
                <w:sz w:val="18"/>
                <w:szCs w:val="18"/>
              </w:rPr>
              <w:t>2</w:t>
            </w:r>
          </w:p>
        </w:tc>
        <w:tc>
          <w:tcPr>
            <w:tcW w:w="1808" w:type="dxa"/>
            <w:tcBorders>
              <w:top w:val="nil"/>
              <w:left w:val="nil"/>
              <w:bottom w:val="single" w:color="auto" w:sz="4" w:space="0"/>
              <w:right w:val="single" w:color="auto" w:sz="4" w:space="0"/>
            </w:tcBorders>
            <w:vAlign w:val="center"/>
          </w:tcPr>
          <w:p w14:paraId="5E34DEF1">
            <w:pPr>
              <w:widowControl/>
              <w:spacing w:line="240" w:lineRule="auto"/>
              <w:ind w:firstLine="0" w:firstLineChars="0"/>
              <w:rPr>
                <w:kern w:val="0"/>
                <w:sz w:val="18"/>
                <w:szCs w:val="18"/>
              </w:rPr>
            </w:pPr>
            <w:r>
              <w:rPr>
                <w:rFonts w:hint="eastAsia"/>
                <w:kern w:val="0"/>
                <w:sz w:val="18"/>
                <w:szCs w:val="18"/>
              </w:rPr>
              <w:t>垃圾清理</w:t>
            </w:r>
          </w:p>
        </w:tc>
        <w:tc>
          <w:tcPr>
            <w:tcW w:w="552" w:type="dxa"/>
            <w:tcBorders>
              <w:top w:val="nil"/>
              <w:left w:val="nil"/>
              <w:bottom w:val="single" w:color="auto" w:sz="4" w:space="0"/>
              <w:right w:val="single" w:color="auto" w:sz="4" w:space="0"/>
            </w:tcBorders>
            <w:vAlign w:val="center"/>
          </w:tcPr>
          <w:p w14:paraId="1D9D20EA">
            <w:pPr>
              <w:widowControl/>
              <w:spacing w:line="240" w:lineRule="auto"/>
              <w:ind w:firstLine="0" w:firstLineChars="0"/>
              <w:rPr>
                <w:kern w:val="0"/>
                <w:sz w:val="18"/>
                <w:szCs w:val="18"/>
              </w:rPr>
            </w:pPr>
            <w:r>
              <w:rPr>
                <w:rFonts w:hint="eastAsia"/>
                <w:kern w:val="0"/>
                <w:sz w:val="18"/>
                <w:szCs w:val="18"/>
              </w:rPr>
              <w:t>项</w:t>
            </w:r>
          </w:p>
        </w:tc>
        <w:tc>
          <w:tcPr>
            <w:tcW w:w="690" w:type="dxa"/>
            <w:tcBorders>
              <w:top w:val="nil"/>
              <w:left w:val="nil"/>
              <w:bottom w:val="single" w:color="auto" w:sz="4" w:space="0"/>
              <w:right w:val="single" w:color="auto" w:sz="4" w:space="0"/>
            </w:tcBorders>
            <w:vAlign w:val="center"/>
          </w:tcPr>
          <w:p w14:paraId="14CADEA0">
            <w:pPr>
              <w:widowControl/>
              <w:spacing w:line="240" w:lineRule="auto"/>
              <w:ind w:firstLine="0" w:firstLineChars="0"/>
              <w:rPr>
                <w:kern w:val="0"/>
                <w:sz w:val="18"/>
                <w:szCs w:val="18"/>
              </w:rPr>
            </w:pPr>
            <w:r>
              <w:rPr>
                <w:rFonts w:hint="eastAsia"/>
                <w:kern w:val="0"/>
                <w:sz w:val="18"/>
                <w:szCs w:val="18"/>
              </w:rPr>
              <w:t>1</w:t>
            </w:r>
          </w:p>
        </w:tc>
        <w:tc>
          <w:tcPr>
            <w:tcW w:w="1653" w:type="dxa"/>
            <w:tcBorders>
              <w:top w:val="nil"/>
              <w:left w:val="nil"/>
              <w:bottom w:val="single" w:color="auto" w:sz="4" w:space="0"/>
              <w:right w:val="single" w:color="auto" w:sz="4" w:space="0"/>
            </w:tcBorders>
            <w:vAlign w:val="center"/>
          </w:tcPr>
          <w:p w14:paraId="4BE4C186">
            <w:pPr>
              <w:widowControl/>
              <w:spacing w:line="240" w:lineRule="auto"/>
              <w:ind w:firstLine="0" w:firstLineChars="0"/>
              <w:rPr>
                <w:kern w:val="0"/>
                <w:sz w:val="18"/>
                <w:szCs w:val="18"/>
              </w:rPr>
            </w:pPr>
            <w:r>
              <w:rPr>
                <w:rFonts w:hint="eastAsia"/>
                <w:kern w:val="0"/>
                <w:sz w:val="18"/>
                <w:szCs w:val="18"/>
              </w:rPr>
              <w:t>湿地区域各类垃圾清理</w:t>
            </w:r>
          </w:p>
        </w:tc>
        <w:tc>
          <w:tcPr>
            <w:tcW w:w="1119" w:type="dxa"/>
            <w:tcBorders>
              <w:top w:val="nil"/>
              <w:left w:val="nil"/>
              <w:bottom w:val="single" w:color="auto" w:sz="4" w:space="0"/>
              <w:right w:val="single" w:color="auto" w:sz="4" w:space="0"/>
            </w:tcBorders>
            <w:vAlign w:val="center"/>
          </w:tcPr>
          <w:p w14:paraId="7C50494D">
            <w:pPr>
              <w:widowControl/>
              <w:spacing w:line="240" w:lineRule="auto"/>
              <w:ind w:firstLine="352"/>
              <w:jc w:val="center"/>
              <w:rPr>
                <w:kern w:val="0"/>
                <w:sz w:val="18"/>
                <w:szCs w:val="18"/>
              </w:rPr>
            </w:pPr>
            <w:r>
              <w:rPr>
                <w:rFonts w:hint="eastAsia"/>
                <w:kern w:val="0"/>
                <w:sz w:val="18"/>
                <w:szCs w:val="18"/>
              </w:rPr>
              <w:t>16</w:t>
            </w:r>
          </w:p>
        </w:tc>
        <w:tc>
          <w:tcPr>
            <w:tcW w:w="1053" w:type="dxa"/>
            <w:tcBorders>
              <w:top w:val="nil"/>
              <w:left w:val="nil"/>
              <w:bottom w:val="single" w:color="auto" w:sz="4" w:space="0"/>
              <w:right w:val="single" w:color="auto" w:sz="4" w:space="0"/>
            </w:tcBorders>
            <w:vAlign w:val="center"/>
          </w:tcPr>
          <w:p w14:paraId="571A8327">
            <w:pPr>
              <w:widowControl/>
              <w:spacing w:line="240" w:lineRule="auto"/>
              <w:ind w:firstLine="352"/>
              <w:jc w:val="center"/>
              <w:rPr>
                <w:kern w:val="0"/>
                <w:sz w:val="18"/>
                <w:szCs w:val="18"/>
              </w:rPr>
            </w:pPr>
            <w:r>
              <w:rPr>
                <w:rFonts w:hint="eastAsia"/>
                <w:kern w:val="0"/>
                <w:sz w:val="18"/>
                <w:szCs w:val="18"/>
              </w:rPr>
              <w:t>16</w:t>
            </w:r>
          </w:p>
        </w:tc>
        <w:tc>
          <w:tcPr>
            <w:tcW w:w="939" w:type="dxa"/>
            <w:tcBorders>
              <w:top w:val="nil"/>
              <w:left w:val="nil"/>
              <w:bottom w:val="single" w:color="auto" w:sz="4" w:space="0"/>
              <w:right w:val="single" w:color="auto" w:sz="4" w:space="0"/>
            </w:tcBorders>
            <w:vAlign w:val="center"/>
          </w:tcPr>
          <w:p w14:paraId="54433C1D">
            <w:pPr>
              <w:widowControl/>
              <w:spacing w:line="240" w:lineRule="auto"/>
              <w:ind w:firstLine="352"/>
              <w:jc w:val="center"/>
              <w:rPr>
                <w:kern w:val="0"/>
                <w:sz w:val="18"/>
                <w:szCs w:val="18"/>
              </w:rPr>
            </w:pPr>
            <w:r>
              <w:rPr>
                <w:rFonts w:hint="eastAsia"/>
                <w:kern w:val="0"/>
                <w:sz w:val="18"/>
                <w:szCs w:val="18"/>
              </w:rPr>
              <w:t>16</w:t>
            </w:r>
          </w:p>
        </w:tc>
      </w:tr>
      <w:tr w14:paraId="19337F80">
        <w:tblPrEx>
          <w:tblCellMar>
            <w:top w:w="0" w:type="dxa"/>
            <w:left w:w="108" w:type="dxa"/>
            <w:bottom w:w="0" w:type="dxa"/>
            <w:right w:w="108" w:type="dxa"/>
          </w:tblCellMar>
        </w:tblPrEx>
        <w:trPr>
          <w:trHeight w:val="420" w:hRule="atLeast"/>
          <w:jc w:val="center"/>
        </w:trPr>
        <w:tc>
          <w:tcPr>
            <w:tcW w:w="710" w:type="dxa"/>
            <w:tcBorders>
              <w:top w:val="nil"/>
              <w:left w:val="single" w:color="auto" w:sz="4" w:space="0"/>
              <w:bottom w:val="single" w:color="auto" w:sz="4" w:space="0"/>
              <w:right w:val="single" w:color="auto" w:sz="4" w:space="0"/>
            </w:tcBorders>
            <w:vAlign w:val="center"/>
          </w:tcPr>
          <w:p w14:paraId="1C3FB785">
            <w:pPr>
              <w:widowControl/>
              <w:spacing w:line="240" w:lineRule="auto"/>
              <w:ind w:firstLine="0" w:firstLineChars="0"/>
              <w:rPr>
                <w:b/>
                <w:kern w:val="0"/>
                <w:sz w:val="18"/>
                <w:szCs w:val="18"/>
              </w:rPr>
            </w:pPr>
            <w:r>
              <w:rPr>
                <w:rFonts w:hint="eastAsia"/>
                <w:b/>
                <w:kern w:val="0"/>
                <w:sz w:val="18"/>
                <w:szCs w:val="18"/>
              </w:rPr>
              <w:t>3</w:t>
            </w:r>
          </w:p>
        </w:tc>
        <w:tc>
          <w:tcPr>
            <w:tcW w:w="1808" w:type="dxa"/>
            <w:tcBorders>
              <w:top w:val="nil"/>
              <w:left w:val="nil"/>
              <w:bottom w:val="single" w:color="auto" w:sz="4" w:space="0"/>
              <w:right w:val="single" w:color="auto" w:sz="4" w:space="0"/>
            </w:tcBorders>
            <w:vAlign w:val="center"/>
          </w:tcPr>
          <w:p w14:paraId="4B15EE7C">
            <w:pPr>
              <w:widowControl/>
              <w:spacing w:line="240" w:lineRule="auto"/>
              <w:ind w:firstLine="0" w:firstLineChars="0"/>
              <w:rPr>
                <w:b/>
                <w:kern w:val="0"/>
                <w:sz w:val="18"/>
                <w:szCs w:val="18"/>
              </w:rPr>
            </w:pPr>
            <w:r>
              <w:rPr>
                <w:rFonts w:hint="eastAsia"/>
                <w:bCs/>
                <w:kern w:val="0"/>
                <w:sz w:val="18"/>
                <w:szCs w:val="18"/>
              </w:rPr>
              <w:t>聘用管护人员劳务支出</w:t>
            </w:r>
          </w:p>
        </w:tc>
        <w:tc>
          <w:tcPr>
            <w:tcW w:w="552" w:type="dxa"/>
            <w:tcBorders>
              <w:top w:val="nil"/>
              <w:left w:val="nil"/>
              <w:bottom w:val="single" w:color="auto" w:sz="4" w:space="0"/>
              <w:right w:val="single" w:color="auto" w:sz="4" w:space="0"/>
            </w:tcBorders>
            <w:vAlign w:val="center"/>
          </w:tcPr>
          <w:p w14:paraId="3B01A96C">
            <w:pPr>
              <w:widowControl/>
              <w:spacing w:line="240" w:lineRule="auto"/>
              <w:ind w:firstLine="0" w:firstLineChars="0"/>
              <w:rPr>
                <w:kern w:val="0"/>
                <w:sz w:val="18"/>
                <w:szCs w:val="18"/>
              </w:rPr>
            </w:pPr>
            <w:r>
              <w:rPr>
                <w:rFonts w:hint="eastAsia"/>
                <w:bCs/>
                <w:kern w:val="0"/>
                <w:sz w:val="18"/>
                <w:szCs w:val="18"/>
              </w:rPr>
              <w:t>人</w:t>
            </w:r>
          </w:p>
        </w:tc>
        <w:tc>
          <w:tcPr>
            <w:tcW w:w="690" w:type="dxa"/>
            <w:tcBorders>
              <w:top w:val="nil"/>
              <w:left w:val="nil"/>
              <w:bottom w:val="single" w:color="auto" w:sz="4" w:space="0"/>
              <w:right w:val="single" w:color="auto" w:sz="4" w:space="0"/>
            </w:tcBorders>
            <w:vAlign w:val="center"/>
          </w:tcPr>
          <w:p w14:paraId="5340EBBF">
            <w:pPr>
              <w:widowControl/>
              <w:spacing w:line="240" w:lineRule="auto"/>
              <w:ind w:firstLine="0" w:firstLineChars="0"/>
              <w:rPr>
                <w:kern w:val="0"/>
                <w:sz w:val="18"/>
                <w:szCs w:val="18"/>
              </w:rPr>
            </w:pPr>
            <w:r>
              <w:rPr>
                <w:rFonts w:hint="eastAsia"/>
                <w:bCs/>
                <w:kern w:val="0"/>
                <w:sz w:val="18"/>
                <w:szCs w:val="18"/>
              </w:rPr>
              <w:t>8</w:t>
            </w:r>
          </w:p>
        </w:tc>
        <w:tc>
          <w:tcPr>
            <w:tcW w:w="1653" w:type="dxa"/>
            <w:tcBorders>
              <w:top w:val="nil"/>
              <w:left w:val="nil"/>
              <w:bottom w:val="single" w:color="auto" w:sz="4" w:space="0"/>
              <w:right w:val="single" w:color="auto" w:sz="4" w:space="0"/>
            </w:tcBorders>
            <w:vAlign w:val="center"/>
          </w:tcPr>
          <w:p w14:paraId="601BD587">
            <w:pPr>
              <w:widowControl/>
              <w:spacing w:line="240" w:lineRule="auto"/>
              <w:ind w:firstLine="0" w:firstLineChars="0"/>
              <w:rPr>
                <w:kern w:val="0"/>
                <w:sz w:val="18"/>
                <w:szCs w:val="18"/>
              </w:rPr>
            </w:pPr>
            <w:r>
              <w:rPr>
                <w:rFonts w:hint="eastAsia"/>
                <w:kern w:val="0"/>
                <w:sz w:val="18"/>
                <w:szCs w:val="18"/>
              </w:rPr>
              <w:t>湿地生态巡护</w:t>
            </w:r>
          </w:p>
        </w:tc>
        <w:tc>
          <w:tcPr>
            <w:tcW w:w="1119" w:type="dxa"/>
            <w:tcBorders>
              <w:top w:val="nil"/>
              <w:left w:val="nil"/>
              <w:bottom w:val="single" w:color="auto" w:sz="4" w:space="0"/>
              <w:right w:val="single" w:color="auto" w:sz="4" w:space="0"/>
            </w:tcBorders>
            <w:vAlign w:val="center"/>
          </w:tcPr>
          <w:p w14:paraId="53B1095E">
            <w:pPr>
              <w:widowControl/>
              <w:spacing w:line="240" w:lineRule="auto"/>
              <w:ind w:firstLine="352"/>
              <w:jc w:val="center"/>
              <w:rPr>
                <w:kern w:val="0"/>
                <w:sz w:val="18"/>
                <w:szCs w:val="18"/>
              </w:rPr>
            </w:pPr>
            <w:r>
              <w:rPr>
                <w:rFonts w:hint="eastAsia"/>
                <w:bCs/>
                <w:kern w:val="0"/>
                <w:sz w:val="18"/>
                <w:szCs w:val="18"/>
              </w:rPr>
              <w:t>3/年</w:t>
            </w:r>
          </w:p>
        </w:tc>
        <w:tc>
          <w:tcPr>
            <w:tcW w:w="1053" w:type="dxa"/>
            <w:tcBorders>
              <w:top w:val="nil"/>
              <w:left w:val="nil"/>
              <w:bottom w:val="single" w:color="auto" w:sz="4" w:space="0"/>
              <w:right w:val="single" w:color="auto" w:sz="4" w:space="0"/>
            </w:tcBorders>
            <w:vAlign w:val="center"/>
          </w:tcPr>
          <w:p w14:paraId="16126185">
            <w:pPr>
              <w:widowControl/>
              <w:spacing w:line="240" w:lineRule="auto"/>
              <w:ind w:firstLine="352"/>
              <w:jc w:val="center"/>
              <w:rPr>
                <w:b/>
                <w:bCs/>
                <w:kern w:val="0"/>
                <w:sz w:val="18"/>
                <w:szCs w:val="18"/>
              </w:rPr>
            </w:pPr>
            <w:r>
              <w:rPr>
                <w:rFonts w:hint="eastAsia"/>
                <w:bCs/>
                <w:kern w:val="0"/>
                <w:sz w:val="18"/>
                <w:szCs w:val="18"/>
              </w:rPr>
              <w:t>24</w:t>
            </w:r>
          </w:p>
        </w:tc>
        <w:tc>
          <w:tcPr>
            <w:tcW w:w="939" w:type="dxa"/>
            <w:tcBorders>
              <w:top w:val="nil"/>
              <w:left w:val="nil"/>
              <w:bottom w:val="single" w:color="auto" w:sz="4" w:space="0"/>
              <w:right w:val="single" w:color="auto" w:sz="4" w:space="0"/>
            </w:tcBorders>
            <w:vAlign w:val="center"/>
          </w:tcPr>
          <w:p w14:paraId="38CE7D62">
            <w:pPr>
              <w:widowControl/>
              <w:spacing w:line="240" w:lineRule="auto"/>
              <w:ind w:firstLine="352"/>
              <w:jc w:val="center"/>
              <w:rPr>
                <w:b/>
                <w:bCs/>
                <w:kern w:val="0"/>
                <w:sz w:val="18"/>
                <w:szCs w:val="18"/>
              </w:rPr>
            </w:pPr>
            <w:r>
              <w:rPr>
                <w:rFonts w:hint="eastAsia"/>
                <w:bCs/>
                <w:kern w:val="0"/>
                <w:sz w:val="18"/>
                <w:szCs w:val="18"/>
              </w:rPr>
              <w:t>24</w:t>
            </w:r>
          </w:p>
        </w:tc>
      </w:tr>
      <w:tr w14:paraId="226FF5DF">
        <w:tblPrEx>
          <w:tblCellMar>
            <w:top w:w="0" w:type="dxa"/>
            <w:left w:w="108" w:type="dxa"/>
            <w:bottom w:w="0" w:type="dxa"/>
            <w:right w:w="108" w:type="dxa"/>
          </w:tblCellMar>
        </w:tblPrEx>
        <w:trPr>
          <w:trHeight w:val="420" w:hRule="atLeast"/>
          <w:jc w:val="center"/>
        </w:trPr>
        <w:tc>
          <w:tcPr>
            <w:tcW w:w="710" w:type="dxa"/>
            <w:tcBorders>
              <w:top w:val="nil"/>
              <w:left w:val="single" w:color="auto" w:sz="4" w:space="0"/>
              <w:bottom w:val="single" w:color="auto" w:sz="4" w:space="0"/>
              <w:right w:val="single" w:color="auto" w:sz="4" w:space="0"/>
            </w:tcBorders>
            <w:vAlign w:val="center"/>
          </w:tcPr>
          <w:p w14:paraId="2B2F58FB">
            <w:pPr>
              <w:widowControl/>
              <w:spacing w:line="240" w:lineRule="auto"/>
              <w:ind w:firstLine="0" w:firstLineChars="0"/>
              <w:rPr>
                <w:b/>
                <w:kern w:val="0"/>
                <w:sz w:val="18"/>
                <w:szCs w:val="18"/>
              </w:rPr>
            </w:pPr>
            <w:r>
              <w:rPr>
                <w:rFonts w:hint="eastAsia"/>
                <w:b/>
                <w:kern w:val="0"/>
                <w:sz w:val="18"/>
                <w:szCs w:val="18"/>
              </w:rPr>
              <w:t>三</w:t>
            </w:r>
          </w:p>
        </w:tc>
        <w:tc>
          <w:tcPr>
            <w:tcW w:w="1808" w:type="dxa"/>
            <w:tcBorders>
              <w:top w:val="nil"/>
              <w:left w:val="nil"/>
              <w:bottom w:val="single" w:color="auto" w:sz="4" w:space="0"/>
              <w:right w:val="single" w:color="auto" w:sz="4" w:space="0"/>
            </w:tcBorders>
            <w:vAlign w:val="center"/>
          </w:tcPr>
          <w:p w14:paraId="374CC206">
            <w:pPr>
              <w:widowControl/>
              <w:spacing w:line="240" w:lineRule="auto"/>
              <w:ind w:firstLine="353"/>
              <w:jc w:val="center"/>
              <w:rPr>
                <w:b/>
                <w:kern w:val="0"/>
                <w:sz w:val="18"/>
                <w:szCs w:val="18"/>
              </w:rPr>
            </w:pPr>
            <w:r>
              <w:rPr>
                <w:rFonts w:hint="eastAsia"/>
                <w:b/>
                <w:bCs/>
                <w:kern w:val="0"/>
                <w:sz w:val="18"/>
                <w:szCs w:val="18"/>
              </w:rPr>
              <w:t>湿地恢复工程</w:t>
            </w:r>
          </w:p>
        </w:tc>
        <w:tc>
          <w:tcPr>
            <w:tcW w:w="552" w:type="dxa"/>
            <w:tcBorders>
              <w:top w:val="nil"/>
              <w:left w:val="nil"/>
              <w:bottom w:val="single" w:color="auto" w:sz="4" w:space="0"/>
              <w:right w:val="single" w:color="auto" w:sz="4" w:space="0"/>
            </w:tcBorders>
            <w:vAlign w:val="center"/>
          </w:tcPr>
          <w:p w14:paraId="721437F0">
            <w:pPr>
              <w:widowControl/>
              <w:spacing w:line="240" w:lineRule="auto"/>
              <w:ind w:firstLine="352"/>
              <w:jc w:val="center"/>
              <w:rPr>
                <w:kern w:val="0"/>
                <w:sz w:val="18"/>
                <w:szCs w:val="18"/>
              </w:rPr>
            </w:pPr>
          </w:p>
        </w:tc>
        <w:tc>
          <w:tcPr>
            <w:tcW w:w="690" w:type="dxa"/>
            <w:tcBorders>
              <w:top w:val="nil"/>
              <w:left w:val="nil"/>
              <w:bottom w:val="single" w:color="auto" w:sz="4" w:space="0"/>
              <w:right w:val="single" w:color="auto" w:sz="4" w:space="0"/>
            </w:tcBorders>
            <w:vAlign w:val="center"/>
          </w:tcPr>
          <w:p w14:paraId="4B5407E3">
            <w:pPr>
              <w:widowControl/>
              <w:spacing w:line="240" w:lineRule="auto"/>
              <w:ind w:firstLine="352"/>
              <w:jc w:val="center"/>
              <w:rPr>
                <w:kern w:val="0"/>
                <w:sz w:val="18"/>
                <w:szCs w:val="18"/>
              </w:rPr>
            </w:pPr>
          </w:p>
        </w:tc>
        <w:tc>
          <w:tcPr>
            <w:tcW w:w="1653" w:type="dxa"/>
            <w:tcBorders>
              <w:top w:val="nil"/>
              <w:left w:val="nil"/>
              <w:bottom w:val="single" w:color="auto" w:sz="4" w:space="0"/>
              <w:right w:val="single" w:color="auto" w:sz="4" w:space="0"/>
            </w:tcBorders>
            <w:vAlign w:val="center"/>
          </w:tcPr>
          <w:p w14:paraId="01A4DEF0">
            <w:pPr>
              <w:widowControl/>
              <w:spacing w:line="240" w:lineRule="auto"/>
              <w:ind w:firstLine="352"/>
              <w:jc w:val="center"/>
              <w:rPr>
                <w:kern w:val="0"/>
                <w:sz w:val="18"/>
                <w:szCs w:val="18"/>
              </w:rPr>
            </w:pPr>
          </w:p>
        </w:tc>
        <w:tc>
          <w:tcPr>
            <w:tcW w:w="1119" w:type="dxa"/>
            <w:tcBorders>
              <w:top w:val="nil"/>
              <w:left w:val="nil"/>
              <w:bottom w:val="single" w:color="auto" w:sz="4" w:space="0"/>
              <w:right w:val="single" w:color="auto" w:sz="4" w:space="0"/>
            </w:tcBorders>
            <w:vAlign w:val="center"/>
          </w:tcPr>
          <w:p w14:paraId="0275C254">
            <w:pPr>
              <w:widowControl/>
              <w:spacing w:line="240" w:lineRule="auto"/>
              <w:ind w:firstLine="352"/>
              <w:jc w:val="center"/>
              <w:rPr>
                <w:kern w:val="0"/>
                <w:sz w:val="18"/>
                <w:szCs w:val="18"/>
              </w:rPr>
            </w:pPr>
          </w:p>
        </w:tc>
        <w:tc>
          <w:tcPr>
            <w:tcW w:w="1053" w:type="dxa"/>
            <w:tcBorders>
              <w:top w:val="nil"/>
              <w:left w:val="nil"/>
              <w:bottom w:val="single" w:color="auto" w:sz="4" w:space="0"/>
              <w:right w:val="single" w:color="auto" w:sz="4" w:space="0"/>
            </w:tcBorders>
            <w:vAlign w:val="center"/>
          </w:tcPr>
          <w:p w14:paraId="1B2DF574">
            <w:pPr>
              <w:widowControl/>
              <w:spacing w:line="240" w:lineRule="auto"/>
              <w:ind w:firstLine="353"/>
              <w:jc w:val="center"/>
              <w:rPr>
                <w:b/>
                <w:bCs/>
                <w:kern w:val="0"/>
                <w:sz w:val="18"/>
                <w:szCs w:val="18"/>
              </w:rPr>
            </w:pPr>
            <w:r>
              <w:rPr>
                <w:rFonts w:hint="eastAsia"/>
                <w:b/>
                <w:bCs/>
                <w:kern w:val="0"/>
                <w:sz w:val="18"/>
                <w:szCs w:val="18"/>
              </w:rPr>
              <w:t>35</w:t>
            </w:r>
          </w:p>
        </w:tc>
        <w:tc>
          <w:tcPr>
            <w:tcW w:w="939" w:type="dxa"/>
            <w:tcBorders>
              <w:top w:val="nil"/>
              <w:left w:val="nil"/>
              <w:bottom w:val="single" w:color="auto" w:sz="4" w:space="0"/>
              <w:right w:val="single" w:color="auto" w:sz="4" w:space="0"/>
            </w:tcBorders>
            <w:vAlign w:val="center"/>
          </w:tcPr>
          <w:p w14:paraId="5B2A786E">
            <w:pPr>
              <w:widowControl/>
              <w:spacing w:line="240" w:lineRule="auto"/>
              <w:ind w:firstLine="353"/>
              <w:jc w:val="center"/>
              <w:rPr>
                <w:b/>
                <w:bCs/>
                <w:kern w:val="0"/>
                <w:sz w:val="18"/>
                <w:szCs w:val="18"/>
              </w:rPr>
            </w:pPr>
            <w:r>
              <w:rPr>
                <w:rFonts w:hint="eastAsia"/>
                <w:b/>
                <w:bCs/>
                <w:kern w:val="0"/>
                <w:sz w:val="18"/>
                <w:szCs w:val="18"/>
              </w:rPr>
              <w:t>35</w:t>
            </w:r>
          </w:p>
        </w:tc>
      </w:tr>
      <w:tr w14:paraId="3CC9B039">
        <w:tblPrEx>
          <w:tblCellMar>
            <w:top w:w="0" w:type="dxa"/>
            <w:left w:w="108" w:type="dxa"/>
            <w:bottom w:w="0" w:type="dxa"/>
            <w:right w:w="108" w:type="dxa"/>
          </w:tblCellMar>
        </w:tblPrEx>
        <w:trPr>
          <w:trHeight w:val="420" w:hRule="atLeast"/>
          <w:jc w:val="center"/>
        </w:trPr>
        <w:tc>
          <w:tcPr>
            <w:tcW w:w="710" w:type="dxa"/>
            <w:tcBorders>
              <w:top w:val="nil"/>
              <w:left w:val="single" w:color="auto" w:sz="4" w:space="0"/>
              <w:bottom w:val="single" w:color="auto" w:sz="4" w:space="0"/>
              <w:right w:val="single" w:color="auto" w:sz="4" w:space="0"/>
            </w:tcBorders>
            <w:vAlign w:val="center"/>
          </w:tcPr>
          <w:p w14:paraId="24C54784">
            <w:pPr>
              <w:widowControl/>
              <w:spacing w:line="240" w:lineRule="auto"/>
              <w:ind w:firstLine="0" w:firstLineChars="0"/>
              <w:rPr>
                <w:bCs/>
                <w:kern w:val="0"/>
                <w:sz w:val="18"/>
                <w:szCs w:val="18"/>
              </w:rPr>
            </w:pPr>
            <w:r>
              <w:rPr>
                <w:rFonts w:hint="eastAsia"/>
                <w:bCs/>
                <w:kern w:val="0"/>
                <w:sz w:val="18"/>
                <w:szCs w:val="18"/>
              </w:rPr>
              <w:t>1</w:t>
            </w:r>
          </w:p>
        </w:tc>
        <w:tc>
          <w:tcPr>
            <w:tcW w:w="1808" w:type="dxa"/>
            <w:tcBorders>
              <w:top w:val="nil"/>
              <w:left w:val="nil"/>
              <w:bottom w:val="single" w:color="auto" w:sz="4" w:space="0"/>
              <w:right w:val="single" w:color="auto" w:sz="4" w:space="0"/>
            </w:tcBorders>
            <w:vAlign w:val="center"/>
          </w:tcPr>
          <w:p w14:paraId="439E6B38">
            <w:pPr>
              <w:widowControl/>
              <w:spacing w:line="240" w:lineRule="auto"/>
              <w:ind w:firstLine="0" w:firstLineChars="0"/>
              <w:rPr>
                <w:bCs/>
                <w:kern w:val="0"/>
                <w:sz w:val="18"/>
                <w:szCs w:val="18"/>
              </w:rPr>
            </w:pPr>
            <w:r>
              <w:rPr>
                <w:rFonts w:hint="eastAsia"/>
                <w:bCs/>
                <w:kern w:val="0"/>
                <w:sz w:val="18"/>
                <w:szCs w:val="18"/>
              </w:rPr>
              <w:t>湿地植被恢复</w:t>
            </w:r>
          </w:p>
        </w:tc>
        <w:tc>
          <w:tcPr>
            <w:tcW w:w="552" w:type="dxa"/>
            <w:tcBorders>
              <w:top w:val="nil"/>
              <w:left w:val="nil"/>
              <w:bottom w:val="single" w:color="auto" w:sz="4" w:space="0"/>
              <w:right w:val="single" w:color="auto" w:sz="4" w:space="0"/>
            </w:tcBorders>
            <w:vAlign w:val="center"/>
          </w:tcPr>
          <w:p w14:paraId="27C07F6B">
            <w:pPr>
              <w:widowControl/>
              <w:spacing w:line="240" w:lineRule="auto"/>
              <w:ind w:firstLine="0" w:firstLineChars="0"/>
              <w:rPr>
                <w:bCs/>
                <w:kern w:val="0"/>
                <w:sz w:val="18"/>
                <w:szCs w:val="18"/>
              </w:rPr>
            </w:pPr>
            <w:r>
              <w:rPr>
                <w:rFonts w:hint="eastAsia"/>
                <w:bCs/>
                <w:kern w:val="0"/>
                <w:sz w:val="18"/>
                <w:szCs w:val="18"/>
              </w:rPr>
              <w:t>公顷</w:t>
            </w:r>
          </w:p>
        </w:tc>
        <w:tc>
          <w:tcPr>
            <w:tcW w:w="690" w:type="dxa"/>
            <w:tcBorders>
              <w:top w:val="nil"/>
              <w:left w:val="nil"/>
              <w:bottom w:val="single" w:color="auto" w:sz="4" w:space="0"/>
              <w:right w:val="single" w:color="auto" w:sz="4" w:space="0"/>
            </w:tcBorders>
            <w:vAlign w:val="center"/>
          </w:tcPr>
          <w:p w14:paraId="27C2B555">
            <w:pPr>
              <w:widowControl/>
              <w:spacing w:line="240" w:lineRule="auto"/>
              <w:ind w:firstLine="0" w:firstLineChars="0"/>
              <w:rPr>
                <w:bCs/>
                <w:kern w:val="0"/>
                <w:sz w:val="18"/>
                <w:szCs w:val="18"/>
              </w:rPr>
            </w:pPr>
            <w:r>
              <w:rPr>
                <w:rFonts w:hint="eastAsia"/>
                <w:bCs/>
                <w:kern w:val="0"/>
                <w:sz w:val="18"/>
                <w:szCs w:val="18"/>
              </w:rPr>
              <w:t>10</w:t>
            </w:r>
          </w:p>
        </w:tc>
        <w:tc>
          <w:tcPr>
            <w:tcW w:w="1653" w:type="dxa"/>
            <w:tcBorders>
              <w:top w:val="nil"/>
              <w:left w:val="nil"/>
              <w:bottom w:val="single" w:color="auto" w:sz="4" w:space="0"/>
              <w:right w:val="single" w:color="auto" w:sz="4" w:space="0"/>
            </w:tcBorders>
            <w:vAlign w:val="center"/>
          </w:tcPr>
          <w:p w14:paraId="6D85E2FF">
            <w:pPr>
              <w:widowControl/>
              <w:spacing w:line="240" w:lineRule="auto"/>
              <w:ind w:firstLine="0" w:firstLineChars="0"/>
              <w:rPr>
                <w:bCs/>
                <w:kern w:val="0"/>
                <w:sz w:val="18"/>
                <w:szCs w:val="18"/>
              </w:rPr>
            </w:pPr>
            <w:r>
              <w:rPr>
                <w:rFonts w:hint="eastAsia"/>
                <w:bCs/>
                <w:kern w:val="0"/>
                <w:sz w:val="18"/>
                <w:szCs w:val="18"/>
              </w:rPr>
              <w:t>水生、陆生植被恢复</w:t>
            </w:r>
          </w:p>
        </w:tc>
        <w:tc>
          <w:tcPr>
            <w:tcW w:w="1119" w:type="dxa"/>
            <w:tcBorders>
              <w:top w:val="nil"/>
              <w:left w:val="nil"/>
              <w:bottom w:val="single" w:color="auto" w:sz="4" w:space="0"/>
              <w:right w:val="single" w:color="auto" w:sz="4" w:space="0"/>
            </w:tcBorders>
            <w:vAlign w:val="center"/>
          </w:tcPr>
          <w:p w14:paraId="37966289">
            <w:pPr>
              <w:widowControl/>
              <w:spacing w:line="240" w:lineRule="auto"/>
              <w:ind w:firstLine="352"/>
              <w:jc w:val="center"/>
              <w:rPr>
                <w:bCs/>
                <w:kern w:val="0"/>
                <w:sz w:val="18"/>
                <w:szCs w:val="18"/>
              </w:rPr>
            </w:pPr>
            <w:r>
              <w:rPr>
                <w:rFonts w:hint="eastAsia"/>
                <w:bCs/>
                <w:kern w:val="0"/>
                <w:sz w:val="18"/>
                <w:szCs w:val="18"/>
              </w:rPr>
              <w:t>3.5</w:t>
            </w:r>
          </w:p>
        </w:tc>
        <w:tc>
          <w:tcPr>
            <w:tcW w:w="1053" w:type="dxa"/>
            <w:tcBorders>
              <w:top w:val="nil"/>
              <w:left w:val="nil"/>
              <w:bottom w:val="single" w:color="auto" w:sz="4" w:space="0"/>
              <w:right w:val="single" w:color="auto" w:sz="4" w:space="0"/>
            </w:tcBorders>
            <w:vAlign w:val="center"/>
          </w:tcPr>
          <w:p w14:paraId="3162DCD2">
            <w:pPr>
              <w:widowControl/>
              <w:spacing w:line="240" w:lineRule="auto"/>
              <w:ind w:firstLine="352"/>
              <w:jc w:val="center"/>
              <w:rPr>
                <w:bCs/>
                <w:kern w:val="0"/>
                <w:sz w:val="18"/>
                <w:szCs w:val="18"/>
              </w:rPr>
            </w:pPr>
            <w:r>
              <w:rPr>
                <w:rFonts w:hint="eastAsia"/>
                <w:bCs/>
                <w:kern w:val="0"/>
                <w:sz w:val="18"/>
                <w:szCs w:val="18"/>
              </w:rPr>
              <w:t>35</w:t>
            </w:r>
          </w:p>
        </w:tc>
        <w:tc>
          <w:tcPr>
            <w:tcW w:w="939" w:type="dxa"/>
            <w:tcBorders>
              <w:top w:val="nil"/>
              <w:left w:val="nil"/>
              <w:bottom w:val="single" w:color="auto" w:sz="4" w:space="0"/>
              <w:right w:val="single" w:color="auto" w:sz="4" w:space="0"/>
            </w:tcBorders>
            <w:vAlign w:val="center"/>
          </w:tcPr>
          <w:p w14:paraId="20CBABCA">
            <w:pPr>
              <w:widowControl/>
              <w:spacing w:line="240" w:lineRule="auto"/>
              <w:ind w:firstLine="352"/>
              <w:jc w:val="center"/>
              <w:rPr>
                <w:bCs/>
                <w:kern w:val="0"/>
                <w:sz w:val="18"/>
                <w:szCs w:val="18"/>
              </w:rPr>
            </w:pPr>
            <w:r>
              <w:rPr>
                <w:rFonts w:hint="eastAsia"/>
                <w:bCs/>
                <w:kern w:val="0"/>
                <w:sz w:val="18"/>
                <w:szCs w:val="18"/>
              </w:rPr>
              <w:t>35</w:t>
            </w:r>
          </w:p>
        </w:tc>
      </w:tr>
      <w:tr w14:paraId="04BA3237">
        <w:tblPrEx>
          <w:tblCellMar>
            <w:top w:w="0" w:type="dxa"/>
            <w:left w:w="108" w:type="dxa"/>
            <w:bottom w:w="0" w:type="dxa"/>
            <w:right w:w="108" w:type="dxa"/>
          </w:tblCellMar>
        </w:tblPrEx>
        <w:trPr>
          <w:trHeight w:val="420" w:hRule="atLeast"/>
          <w:jc w:val="center"/>
        </w:trPr>
        <w:tc>
          <w:tcPr>
            <w:tcW w:w="710" w:type="dxa"/>
            <w:tcBorders>
              <w:top w:val="nil"/>
              <w:left w:val="single" w:color="auto" w:sz="4" w:space="0"/>
              <w:bottom w:val="single" w:color="auto" w:sz="4" w:space="0"/>
              <w:right w:val="single" w:color="auto" w:sz="4" w:space="0"/>
            </w:tcBorders>
            <w:vAlign w:val="center"/>
          </w:tcPr>
          <w:p w14:paraId="1E900EE8">
            <w:pPr>
              <w:widowControl/>
              <w:spacing w:line="240" w:lineRule="auto"/>
              <w:ind w:firstLine="0" w:firstLineChars="0"/>
              <w:rPr>
                <w:kern w:val="0"/>
                <w:sz w:val="18"/>
                <w:szCs w:val="18"/>
              </w:rPr>
            </w:pPr>
            <w:r>
              <w:rPr>
                <w:rFonts w:hint="eastAsia"/>
                <w:b/>
                <w:bCs/>
                <w:kern w:val="0"/>
                <w:sz w:val="18"/>
                <w:szCs w:val="18"/>
              </w:rPr>
              <w:t>四</w:t>
            </w:r>
          </w:p>
        </w:tc>
        <w:tc>
          <w:tcPr>
            <w:tcW w:w="1808" w:type="dxa"/>
            <w:tcBorders>
              <w:top w:val="nil"/>
              <w:left w:val="nil"/>
              <w:bottom w:val="single" w:color="auto" w:sz="4" w:space="0"/>
              <w:right w:val="single" w:color="auto" w:sz="4" w:space="0"/>
            </w:tcBorders>
            <w:vAlign w:val="center"/>
          </w:tcPr>
          <w:p w14:paraId="6029537C">
            <w:pPr>
              <w:widowControl/>
              <w:spacing w:line="240" w:lineRule="auto"/>
              <w:ind w:firstLine="353"/>
              <w:jc w:val="center"/>
              <w:rPr>
                <w:kern w:val="0"/>
                <w:sz w:val="18"/>
                <w:szCs w:val="18"/>
              </w:rPr>
            </w:pPr>
            <w:r>
              <w:rPr>
                <w:rFonts w:hint="eastAsia"/>
                <w:b/>
                <w:bCs/>
                <w:kern w:val="0"/>
                <w:sz w:val="18"/>
                <w:szCs w:val="18"/>
              </w:rPr>
              <w:t>其他</w:t>
            </w:r>
          </w:p>
        </w:tc>
        <w:tc>
          <w:tcPr>
            <w:tcW w:w="552" w:type="dxa"/>
            <w:tcBorders>
              <w:top w:val="nil"/>
              <w:left w:val="nil"/>
              <w:bottom w:val="single" w:color="auto" w:sz="4" w:space="0"/>
              <w:right w:val="single" w:color="auto" w:sz="4" w:space="0"/>
            </w:tcBorders>
            <w:vAlign w:val="center"/>
          </w:tcPr>
          <w:p w14:paraId="16394493">
            <w:pPr>
              <w:widowControl/>
              <w:spacing w:line="240" w:lineRule="auto"/>
              <w:ind w:firstLine="352"/>
              <w:jc w:val="center"/>
              <w:rPr>
                <w:kern w:val="0"/>
                <w:sz w:val="18"/>
                <w:szCs w:val="18"/>
              </w:rPr>
            </w:pPr>
          </w:p>
        </w:tc>
        <w:tc>
          <w:tcPr>
            <w:tcW w:w="690" w:type="dxa"/>
            <w:tcBorders>
              <w:top w:val="nil"/>
              <w:left w:val="nil"/>
              <w:bottom w:val="single" w:color="auto" w:sz="4" w:space="0"/>
              <w:right w:val="single" w:color="auto" w:sz="4" w:space="0"/>
            </w:tcBorders>
            <w:vAlign w:val="center"/>
          </w:tcPr>
          <w:p w14:paraId="22474992">
            <w:pPr>
              <w:widowControl/>
              <w:spacing w:line="240" w:lineRule="auto"/>
              <w:ind w:firstLine="352"/>
              <w:jc w:val="center"/>
              <w:rPr>
                <w:kern w:val="0"/>
                <w:sz w:val="18"/>
                <w:szCs w:val="18"/>
              </w:rPr>
            </w:pPr>
          </w:p>
        </w:tc>
        <w:tc>
          <w:tcPr>
            <w:tcW w:w="1653" w:type="dxa"/>
            <w:tcBorders>
              <w:top w:val="nil"/>
              <w:left w:val="nil"/>
              <w:bottom w:val="single" w:color="auto" w:sz="4" w:space="0"/>
              <w:right w:val="single" w:color="auto" w:sz="4" w:space="0"/>
            </w:tcBorders>
            <w:vAlign w:val="center"/>
          </w:tcPr>
          <w:p w14:paraId="071D6AC6">
            <w:pPr>
              <w:widowControl/>
              <w:spacing w:line="240" w:lineRule="auto"/>
              <w:ind w:firstLine="352"/>
              <w:jc w:val="center"/>
              <w:rPr>
                <w:kern w:val="0"/>
                <w:sz w:val="18"/>
                <w:szCs w:val="18"/>
              </w:rPr>
            </w:pPr>
          </w:p>
        </w:tc>
        <w:tc>
          <w:tcPr>
            <w:tcW w:w="1119" w:type="dxa"/>
            <w:tcBorders>
              <w:top w:val="nil"/>
              <w:left w:val="nil"/>
              <w:bottom w:val="single" w:color="auto" w:sz="4" w:space="0"/>
              <w:right w:val="single" w:color="auto" w:sz="4" w:space="0"/>
            </w:tcBorders>
            <w:vAlign w:val="center"/>
          </w:tcPr>
          <w:p w14:paraId="245A3346">
            <w:pPr>
              <w:widowControl/>
              <w:spacing w:line="240" w:lineRule="auto"/>
              <w:ind w:firstLine="352"/>
              <w:jc w:val="center"/>
              <w:rPr>
                <w:kern w:val="0"/>
                <w:sz w:val="18"/>
                <w:szCs w:val="18"/>
              </w:rPr>
            </w:pPr>
          </w:p>
        </w:tc>
        <w:tc>
          <w:tcPr>
            <w:tcW w:w="1053" w:type="dxa"/>
            <w:tcBorders>
              <w:top w:val="nil"/>
              <w:left w:val="nil"/>
              <w:bottom w:val="single" w:color="auto" w:sz="4" w:space="0"/>
              <w:right w:val="single" w:color="auto" w:sz="4" w:space="0"/>
            </w:tcBorders>
            <w:vAlign w:val="center"/>
          </w:tcPr>
          <w:p w14:paraId="72CB6574">
            <w:pPr>
              <w:widowControl/>
              <w:spacing w:line="240" w:lineRule="auto"/>
              <w:ind w:firstLine="353"/>
              <w:jc w:val="center"/>
              <w:rPr>
                <w:kern w:val="0"/>
                <w:sz w:val="18"/>
                <w:szCs w:val="18"/>
              </w:rPr>
            </w:pPr>
            <w:r>
              <w:rPr>
                <w:rFonts w:hint="eastAsia"/>
                <w:b/>
                <w:bCs/>
                <w:kern w:val="0"/>
                <w:sz w:val="18"/>
                <w:szCs w:val="18"/>
              </w:rPr>
              <w:t>5</w:t>
            </w:r>
          </w:p>
        </w:tc>
        <w:tc>
          <w:tcPr>
            <w:tcW w:w="939" w:type="dxa"/>
            <w:tcBorders>
              <w:top w:val="nil"/>
              <w:left w:val="nil"/>
              <w:bottom w:val="single" w:color="auto" w:sz="4" w:space="0"/>
              <w:right w:val="single" w:color="auto" w:sz="4" w:space="0"/>
            </w:tcBorders>
            <w:vAlign w:val="center"/>
          </w:tcPr>
          <w:p w14:paraId="09B19860">
            <w:pPr>
              <w:widowControl/>
              <w:spacing w:line="240" w:lineRule="auto"/>
              <w:ind w:firstLine="353"/>
              <w:jc w:val="center"/>
              <w:rPr>
                <w:b/>
                <w:bCs/>
                <w:kern w:val="0"/>
                <w:sz w:val="18"/>
                <w:szCs w:val="18"/>
              </w:rPr>
            </w:pPr>
            <w:r>
              <w:rPr>
                <w:rFonts w:hint="eastAsia"/>
                <w:b/>
                <w:bCs/>
                <w:kern w:val="0"/>
                <w:sz w:val="18"/>
                <w:szCs w:val="18"/>
              </w:rPr>
              <w:t>5</w:t>
            </w:r>
          </w:p>
        </w:tc>
      </w:tr>
      <w:tr w14:paraId="1612D54A">
        <w:tblPrEx>
          <w:tblCellMar>
            <w:top w:w="0" w:type="dxa"/>
            <w:left w:w="108" w:type="dxa"/>
            <w:bottom w:w="0" w:type="dxa"/>
            <w:right w:w="108" w:type="dxa"/>
          </w:tblCellMar>
        </w:tblPrEx>
        <w:trPr>
          <w:trHeight w:val="913" w:hRule="atLeast"/>
          <w:jc w:val="center"/>
        </w:trPr>
        <w:tc>
          <w:tcPr>
            <w:tcW w:w="710" w:type="dxa"/>
            <w:tcBorders>
              <w:top w:val="nil"/>
              <w:left w:val="single" w:color="auto" w:sz="4" w:space="0"/>
              <w:bottom w:val="single" w:color="auto" w:sz="4" w:space="0"/>
              <w:right w:val="single" w:color="auto" w:sz="4" w:space="0"/>
            </w:tcBorders>
            <w:vAlign w:val="center"/>
          </w:tcPr>
          <w:p w14:paraId="032F2336">
            <w:pPr>
              <w:widowControl/>
              <w:spacing w:line="240" w:lineRule="auto"/>
              <w:ind w:firstLine="0" w:firstLineChars="0"/>
              <w:rPr>
                <w:kern w:val="0"/>
                <w:sz w:val="18"/>
                <w:szCs w:val="18"/>
              </w:rPr>
            </w:pPr>
            <w:r>
              <w:rPr>
                <w:rFonts w:hint="eastAsia"/>
                <w:bCs/>
                <w:kern w:val="0"/>
                <w:sz w:val="18"/>
                <w:szCs w:val="18"/>
              </w:rPr>
              <w:t>1</w:t>
            </w:r>
          </w:p>
        </w:tc>
        <w:tc>
          <w:tcPr>
            <w:tcW w:w="1808" w:type="dxa"/>
            <w:tcBorders>
              <w:top w:val="nil"/>
              <w:left w:val="nil"/>
              <w:bottom w:val="single" w:color="auto" w:sz="4" w:space="0"/>
              <w:right w:val="single" w:color="auto" w:sz="4" w:space="0"/>
            </w:tcBorders>
            <w:vAlign w:val="center"/>
          </w:tcPr>
          <w:p w14:paraId="4F66E468">
            <w:pPr>
              <w:widowControl/>
              <w:spacing w:line="240" w:lineRule="auto"/>
              <w:ind w:firstLine="0" w:firstLineChars="0"/>
              <w:rPr>
                <w:kern w:val="0"/>
                <w:sz w:val="18"/>
                <w:szCs w:val="18"/>
              </w:rPr>
            </w:pPr>
            <w:r>
              <w:rPr>
                <w:rFonts w:hint="eastAsia"/>
                <w:kern w:val="0"/>
                <w:sz w:val="18"/>
                <w:szCs w:val="18"/>
              </w:rPr>
              <w:t>项目勘测设计费</w:t>
            </w:r>
          </w:p>
        </w:tc>
        <w:tc>
          <w:tcPr>
            <w:tcW w:w="552" w:type="dxa"/>
            <w:tcBorders>
              <w:top w:val="nil"/>
              <w:left w:val="nil"/>
              <w:bottom w:val="single" w:color="auto" w:sz="4" w:space="0"/>
              <w:right w:val="single" w:color="auto" w:sz="4" w:space="0"/>
            </w:tcBorders>
            <w:vAlign w:val="center"/>
          </w:tcPr>
          <w:p w14:paraId="2CF03606">
            <w:pPr>
              <w:widowControl/>
              <w:spacing w:line="240" w:lineRule="auto"/>
              <w:ind w:firstLine="0" w:firstLineChars="0"/>
              <w:rPr>
                <w:kern w:val="0"/>
                <w:sz w:val="18"/>
                <w:szCs w:val="18"/>
              </w:rPr>
            </w:pPr>
            <w:r>
              <w:rPr>
                <w:rFonts w:hint="eastAsia"/>
                <w:kern w:val="0"/>
                <w:sz w:val="18"/>
                <w:szCs w:val="18"/>
              </w:rPr>
              <w:t>公项</w:t>
            </w:r>
          </w:p>
        </w:tc>
        <w:tc>
          <w:tcPr>
            <w:tcW w:w="690" w:type="dxa"/>
            <w:tcBorders>
              <w:top w:val="nil"/>
              <w:left w:val="nil"/>
              <w:bottom w:val="single" w:color="auto" w:sz="4" w:space="0"/>
              <w:right w:val="single" w:color="auto" w:sz="4" w:space="0"/>
            </w:tcBorders>
            <w:vAlign w:val="center"/>
          </w:tcPr>
          <w:p w14:paraId="3DE1D7E1">
            <w:pPr>
              <w:widowControl/>
              <w:tabs>
                <w:tab w:val="center" w:pos="237"/>
              </w:tabs>
              <w:spacing w:line="240" w:lineRule="auto"/>
              <w:ind w:firstLine="0" w:firstLineChars="0"/>
              <w:rPr>
                <w:kern w:val="0"/>
                <w:sz w:val="18"/>
                <w:szCs w:val="18"/>
              </w:rPr>
            </w:pPr>
            <w:r>
              <w:rPr>
                <w:rFonts w:hint="eastAsia"/>
                <w:kern w:val="0"/>
                <w:sz w:val="18"/>
                <w:szCs w:val="18"/>
              </w:rPr>
              <w:t>1</w:t>
            </w:r>
          </w:p>
        </w:tc>
        <w:tc>
          <w:tcPr>
            <w:tcW w:w="1653" w:type="dxa"/>
            <w:tcBorders>
              <w:top w:val="nil"/>
              <w:left w:val="nil"/>
              <w:bottom w:val="single" w:color="auto" w:sz="4" w:space="0"/>
              <w:right w:val="single" w:color="auto" w:sz="4" w:space="0"/>
            </w:tcBorders>
            <w:vAlign w:val="center"/>
          </w:tcPr>
          <w:p w14:paraId="7FD6F2C3">
            <w:pPr>
              <w:widowControl/>
              <w:spacing w:line="240" w:lineRule="auto"/>
              <w:ind w:firstLine="0" w:firstLineChars="0"/>
              <w:rPr>
                <w:bCs/>
                <w:kern w:val="0"/>
                <w:sz w:val="18"/>
                <w:szCs w:val="18"/>
              </w:rPr>
            </w:pPr>
            <w:r>
              <w:rPr>
                <w:rFonts w:hint="eastAsia"/>
                <w:bCs/>
                <w:kern w:val="0"/>
                <w:sz w:val="18"/>
                <w:szCs w:val="18"/>
              </w:rPr>
              <w:t>第三方勘测设计</w:t>
            </w:r>
          </w:p>
        </w:tc>
        <w:tc>
          <w:tcPr>
            <w:tcW w:w="1119" w:type="dxa"/>
            <w:tcBorders>
              <w:top w:val="nil"/>
              <w:left w:val="nil"/>
              <w:bottom w:val="single" w:color="auto" w:sz="4" w:space="0"/>
              <w:right w:val="single" w:color="auto" w:sz="4" w:space="0"/>
            </w:tcBorders>
            <w:vAlign w:val="center"/>
          </w:tcPr>
          <w:p w14:paraId="4AF64BF9">
            <w:pPr>
              <w:widowControl/>
              <w:spacing w:line="240" w:lineRule="auto"/>
              <w:ind w:firstLine="352"/>
              <w:rPr>
                <w:kern w:val="0"/>
                <w:sz w:val="18"/>
                <w:szCs w:val="18"/>
              </w:rPr>
            </w:pPr>
            <w:r>
              <w:rPr>
                <w:rFonts w:hint="eastAsia"/>
                <w:kern w:val="0"/>
                <w:sz w:val="18"/>
                <w:szCs w:val="18"/>
              </w:rPr>
              <w:t>5</w:t>
            </w:r>
          </w:p>
        </w:tc>
        <w:tc>
          <w:tcPr>
            <w:tcW w:w="1053" w:type="dxa"/>
            <w:tcBorders>
              <w:top w:val="nil"/>
              <w:left w:val="nil"/>
              <w:bottom w:val="single" w:color="auto" w:sz="4" w:space="0"/>
              <w:right w:val="single" w:color="auto" w:sz="4" w:space="0"/>
            </w:tcBorders>
            <w:vAlign w:val="center"/>
          </w:tcPr>
          <w:p w14:paraId="4ED01C61">
            <w:pPr>
              <w:widowControl/>
              <w:spacing w:line="240" w:lineRule="auto"/>
              <w:ind w:firstLine="352"/>
              <w:jc w:val="center"/>
              <w:rPr>
                <w:kern w:val="0"/>
                <w:sz w:val="18"/>
                <w:szCs w:val="18"/>
              </w:rPr>
            </w:pPr>
            <w:r>
              <w:rPr>
                <w:rFonts w:hint="eastAsia"/>
                <w:kern w:val="0"/>
                <w:sz w:val="18"/>
                <w:szCs w:val="18"/>
              </w:rPr>
              <w:t>5</w:t>
            </w:r>
          </w:p>
        </w:tc>
        <w:tc>
          <w:tcPr>
            <w:tcW w:w="939" w:type="dxa"/>
            <w:tcBorders>
              <w:top w:val="nil"/>
              <w:left w:val="nil"/>
              <w:bottom w:val="single" w:color="auto" w:sz="4" w:space="0"/>
              <w:right w:val="single" w:color="auto" w:sz="4" w:space="0"/>
            </w:tcBorders>
            <w:vAlign w:val="center"/>
          </w:tcPr>
          <w:p w14:paraId="7BD792CC">
            <w:pPr>
              <w:widowControl/>
              <w:spacing w:line="240" w:lineRule="auto"/>
              <w:ind w:firstLine="352"/>
              <w:jc w:val="center"/>
              <w:rPr>
                <w:kern w:val="0"/>
                <w:sz w:val="18"/>
                <w:szCs w:val="18"/>
              </w:rPr>
            </w:pPr>
            <w:r>
              <w:rPr>
                <w:rFonts w:hint="eastAsia"/>
                <w:kern w:val="0"/>
                <w:sz w:val="18"/>
                <w:szCs w:val="18"/>
              </w:rPr>
              <w:t>5</w:t>
            </w:r>
          </w:p>
        </w:tc>
      </w:tr>
    </w:tbl>
    <w:p w14:paraId="340490F7">
      <w:pPr>
        <w:spacing w:line="600" w:lineRule="exact"/>
        <w:ind w:firstLine="0" w:firstLineChars="0"/>
        <w:rPr>
          <w:rFonts w:eastAsia="仿宋_GB2312"/>
          <w:color w:val="000000"/>
          <w:sz w:val="28"/>
          <w:szCs w:val="28"/>
        </w:rPr>
      </w:pPr>
    </w:p>
    <w:p w14:paraId="1A5509D5">
      <w:pPr>
        <w:autoSpaceDE w:val="0"/>
        <w:autoSpaceDN w:val="0"/>
        <w:adjustRightInd w:val="0"/>
        <w:ind w:firstLine="632"/>
        <w:rPr>
          <w:bCs/>
          <w:szCs w:val="32"/>
        </w:rPr>
      </w:pPr>
      <w:r>
        <w:rPr>
          <w:rFonts w:hint="eastAsia"/>
          <w:bCs/>
          <w:szCs w:val="32"/>
        </w:rPr>
        <w:t>2021年度湿地保护与恢复项目预算资金100万元，实际到位资金100万元，资金到位率100%。</w:t>
      </w:r>
    </w:p>
    <w:p w14:paraId="0B9D1E71">
      <w:pPr>
        <w:pStyle w:val="2"/>
        <w:numPr>
          <w:ilvl w:val="0"/>
          <w:numId w:val="4"/>
        </w:numPr>
        <w:spacing w:after="0"/>
        <w:ind w:firstLine="634"/>
        <w:rPr>
          <w:rFonts w:ascii="仿宋" w:hAnsi="仿宋" w:eastAsia="仿宋" w:cs="仿宋"/>
          <w:b/>
          <w:szCs w:val="32"/>
        </w:rPr>
      </w:pPr>
      <w:r>
        <w:rPr>
          <w:rFonts w:hint="eastAsia" w:ascii="仿宋" w:hAnsi="仿宋" w:eastAsia="仿宋" w:cs="仿宋"/>
          <w:b/>
          <w:szCs w:val="32"/>
        </w:rPr>
        <w:t>资金使用情况</w:t>
      </w:r>
    </w:p>
    <w:p w14:paraId="1529D8CF">
      <w:pPr>
        <w:autoSpaceDE w:val="0"/>
        <w:autoSpaceDN w:val="0"/>
        <w:adjustRightInd w:val="0"/>
        <w:ind w:firstLine="632"/>
        <w:rPr>
          <w:bCs/>
          <w:sz w:val="30"/>
          <w:szCs w:val="30"/>
        </w:rPr>
      </w:pPr>
      <w:r>
        <w:rPr>
          <w:rFonts w:hint="eastAsia"/>
          <w:bCs/>
          <w:szCs w:val="32"/>
        </w:rPr>
        <w:t>项目预算100万元，实际执行745,532.42元，预算执行率74.5%。湿地保护与恢复项目</w:t>
      </w:r>
      <w:r>
        <w:rPr>
          <w:rFonts w:hint="eastAsia"/>
          <w:bCs/>
          <w:sz w:val="30"/>
          <w:szCs w:val="30"/>
        </w:rPr>
        <w:t>资金实际完成情况统计如下：</w:t>
      </w:r>
    </w:p>
    <w:p w14:paraId="1F098146">
      <w:pPr>
        <w:pStyle w:val="2"/>
        <w:ind w:firstLine="632"/>
      </w:pPr>
    </w:p>
    <w:tbl>
      <w:tblPr>
        <w:tblStyle w:val="25"/>
        <w:tblpPr w:leftFromText="180" w:rightFromText="180" w:vertAnchor="text" w:horzAnchor="page" w:tblpX="1830" w:tblpY="267"/>
        <w:tblOverlap w:val="never"/>
        <w:tblW w:w="4724" w:type="pct"/>
        <w:tblInd w:w="0" w:type="dxa"/>
        <w:tblLayout w:type="fixed"/>
        <w:tblCellMar>
          <w:top w:w="0" w:type="dxa"/>
          <w:left w:w="108" w:type="dxa"/>
          <w:bottom w:w="0" w:type="dxa"/>
          <w:right w:w="108" w:type="dxa"/>
        </w:tblCellMar>
      </w:tblPr>
      <w:tblGrid>
        <w:gridCol w:w="2995"/>
        <w:gridCol w:w="2941"/>
        <w:gridCol w:w="2624"/>
      </w:tblGrid>
      <w:tr w14:paraId="19B51AC9">
        <w:tblPrEx>
          <w:tblCellMar>
            <w:top w:w="0" w:type="dxa"/>
            <w:left w:w="108" w:type="dxa"/>
            <w:bottom w:w="0" w:type="dxa"/>
            <w:right w:w="108" w:type="dxa"/>
          </w:tblCellMar>
        </w:tblPrEx>
        <w:trPr>
          <w:trHeight w:val="622" w:hRule="atLeast"/>
        </w:trPr>
        <w:tc>
          <w:tcPr>
            <w:tcW w:w="17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3EE03">
            <w:pPr>
              <w:widowControl/>
              <w:spacing w:line="280" w:lineRule="exact"/>
              <w:ind w:firstLine="474"/>
              <w:textAlignment w:val="bottom"/>
              <w:rPr>
                <w:b/>
                <w:bCs/>
                <w:sz w:val="24"/>
                <w:szCs w:val="24"/>
              </w:rPr>
            </w:pPr>
            <w:r>
              <w:rPr>
                <w:rFonts w:hint="eastAsia"/>
                <w:b/>
                <w:bCs/>
                <w:sz w:val="24"/>
                <w:szCs w:val="24"/>
              </w:rPr>
              <w:t>子项目名称</w:t>
            </w:r>
          </w:p>
        </w:tc>
        <w:tc>
          <w:tcPr>
            <w:tcW w:w="17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C505A">
            <w:pPr>
              <w:widowControl/>
              <w:spacing w:line="280" w:lineRule="exact"/>
              <w:ind w:firstLine="236" w:firstLineChars="100"/>
              <w:textAlignment w:val="bottom"/>
              <w:rPr>
                <w:b/>
                <w:bCs/>
                <w:kern w:val="0"/>
                <w:sz w:val="24"/>
                <w:szCs w:val="24"/>
                <w:lang w:bidi="ar"/>
              </w:rPr>
            </w:pPr>
            <w:r>
              <w:rPr>
                <w:rFonts w:hint="eastAsia"/>
                <w:b/>
                <w:bCs/>
                <w:kern w:val="0"/>
                <w:sz w:val="24"/>
                <w:szCs w:val="24"/>
                <w:lang w:bidi="ar"/>
              </w:rPr>
              <w:t>实际使用金额（万元）</w:t>
            </w:r>
          </w:p>
        </w:tc>
        <w:tc>
          <w:tcPr>
            <w:tcW w:w="1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714EE">
            <w:pPr>
              <w:widowControl/>
              <w:spacing w:line="280" w:lineRule="exact"/>
              <w:ind w:firstLine="236" w:firstLineChars="100"/>
              <w:textAlignment w:val="bottom"/>
              <w:rPr>
                <w:b/>
                <w:bCs/>
                <w:kern w:val="0"/>
                <w:sz w:val="24"/>
                <w:szCs w:val="24"/>
                <w:lang w:bidi="ar"/>
              </w:rPr>
            </w:pPr>
            <w:r>
              <w:rPr>
                <w:rFonts w:hint="eastAsia"/>
                <w:b/>
                <w:bCs/>
                <w:kern w:val="0"/>
                <w:sz w:val="24"/>
                <w:szCs w:val="24"/>
                <w:lang w:bidi="ar"/>
              </w:rPr>
              <w:t>实际使用资金占比</w:t>
            </w:r>
          </w:p>
        </w:tc>
      </w:tr>
      <w:tr w14:paraId="3A0A0E66">
        <w:tblPrEx>
          <w:tblCellMar>
            <w:top w:w="0" w:type="dxa"/>
            <w:left w:w="108" w:type="dxa"/>
            <w:bottom w:w="0" w:type="dxa"/>
            <w:right w:w="108" w:type="dxa"/>
          </w:tblCellMar>
        </w:tblPrEx>
        <w:trPr>
          <w:trHeight w:val="545" w:hRule="atLeast"/>
        </w:trPr>
        <w:tc>
          <w:tcPr>
            <w:tcW w:w="1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51C5A1">
            <w:pPr>
              <w:widowControl/>
              <w:spacing w:line="280" w:lineRule="exact"/>
              <w:ind w:firstLine="0" w:firstLineChars="0"/>
              <w:jc w:val="left"/>
              <w:textAlignment w:val="center"/>
              <w:rPr>
                <w:b/>
                <w:bCs/>
                <w:sz w:val="24"/>
                <w:szCs w:val="24"/>
              </w:rPr>
            </w:pPr>
            <w:r>
              <w:rPr>
                <w:rFonts w:hint="eastAsia"/>
                <w:b/>
                <w:bCs/>
                <w:sz w:val="24"/>
                <w:szCs w:val="24"/>
              </w:rPr>
              <w:t>第一季度垃圾清运</w:t>
            </w:r>
          </w:p>
        </w:tc>
        <w:tc>
          <w:tcPr>
            <w:tcW w:w="17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B9FF2">
            <w:pPr>
              <w:widowControl/>
              <w:spacing w:line="280" w:lineRule="exact"/>
              <w:ind w:firstLine="0" w:firstLineChars="0"/>
              <w:jc w:val="center"/>
              <w:textAlignment w:val="bottom"/>
              <w:rPr>
                <w:sz w:val="24"/>
                <w:szCs w:val="24"/>
              </w:rPr>
            </w:pPr>
            <w:r>
              <w:rPr>
                <w:rFonts w:hint="eastAsia"/>
                <w:sz w:val="24"/>
                <w:szCs w:val="24"/>
              </w:rPr>
              <w:t>39741.5</w:t>
            </w:r>
          </w:p>
        </w:tc>
        <w:tc>
          <w:tcPr>
            <w:tcW w:w="1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FDFC3">
            <w:pPr>
              <w:widowControl/>
              <w:spacing w:line="280" w:lineRule="exact"/>
              <w:ind w:firstLine="0" w:firstLineChars="0"/>
              <w:jc w:val="center"/>
              <w:textAlignment w:val="bottom"/>
              <w:rPr>
                <w:sz w:val="24"/>
                <w:szCs w:val="24"/>
              </w:rPr>
            </w:pPr>
            <w:r>
              <w:rPr>
                <w:rFonts w:hint="eastAsia"/>
                <w:sz w:val="24"/>
                <w:szCs w:val="24"/>
              </w:rPr>
              <w:t>3.97%</w:t>
            </w:r>
          </w:p>
        </w:tc>
      </w:tr>
      <w:tr w14:paraId="32D1BD91">
        <w:tblPrEx>
          <w:tblCellMar>
            <w:top w:w="0" w:type="dxa"/>
            <w:left w:w="108" w:type="dxa"/>
            <w:bottom w:w="0" w:type="dxa"/>
            <w:right w:w="108" w:type="dxa"/>
          </w:tblCellMar>
        </w:tblPrEx>
        <w:trPr>
          <w:trHeight w:val="545" w:hRule="atLeast"/>
        </w:trPr>
        <w:tc>
          <w:tcPr>
            <w:tcW w:w="1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D97A22">
            <w:pPr>
              <w:widowControl/>
              <w:spacing w:line="280" w:lineRule="exact"/>
              <w:ind w:firstLine="0" w:firstLineChars="0"/>
              <w:jc w:val="left"/>
              <w:textAlignment w:val="center"/>
              <w:rPr>
                <w:kern w:val="0"/>
                <w:sz w:val="24"/>
                <w:szCs w:val="24"/>
                <w:lang w:bidi="ar"/>
              </w:rPr>
            </w:pPr>
            <w:r>
              <w:rPr>
                <w:rFonts w:hint="eastAsia"/>
                <w:b/>
                <w:bCs/>
                <w:sz w:val="24"/>
                <w:szCs w:val="24"/>
              </w:rPr>
              <w:t>第二季度垃圾清运</w:t>
            </w:r>
          </w:p>
        </w:tc>
        <w:tc>
          <w:tcPr>
            <w:tcW w:w="17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4AF9E">
            <w:pPr>
              <w:widowControl/>
              <w:spacing w:line="280" w:lineRule="exact"/>
              <w:ind w:firstLine="0" w:firstLineChars="0"/>
              <w:jc w:val="center"/>
              <w:textAlignment w:val="bottom"/>
              <w:rPr>
                <w:sz w:val="24"/>
                <w:szCs w:val="24"/>
              </w:rPr>
            </w:pPr>
            <w:r>
              <w:rPr>
                <w:rFonts w:hint="eastAsia"/>
                <w:sz w:val="24"/>
                <w:szCs w:val="24"/>
              </w:rPr>
              <w:t>39741.5</w:t>
            </w:r>
          </w:p>
        </w:tc>
        <w:tc>
          <w:tcPr>
            <w:tcW w:w="1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F28DF">
            <w:pPr>
              <w:widowControl/>
              <w:spacing w:line="280" w:lineRule="exact"/>
              <w:ind w:firstLine="0" w:firstLineChars="0"/>
              <w:jc w:val="center"/>
              <w:textAlignment w:val="bottom"/>
              <w:rPr>
                <w:sz w:val="24"/>
                <w:szCs w:val="24"/>
              </w:rPr>
            </w:pPr>
            <w:r>
              <w:rPr>
                <w:rFonts w:hint="eastAsia"/>
                <w:sz w:val="24"/>
                <w:szCs w:val="24"/>
              </w:rPr>
              <w:t>3.97%</w:t>
            </w:r>
          </w:p>
        </w:tc>
      </w:tr>
      <w:tr w14:paraId="0B8D8E05">
        <w:tblPrEx>
          <w:tblCellMar>
            <w:top w:w="0" w:type="dxa"/>
            <w:left w:w="108" w:type="dxa"/>
            <w:bottom w:w="0" w:type="dxa"/>
            <w:right w:w="108" w:type="dxa"/>
          </w:tblCellMar>
        </w:tblPrEx>
        <w:trPr>
          <w:trHeight w:val="545" w:hRule="atLeast"/>
        </w:trPr>
        <w:tc>
          <w:tcPr>
            <w:tcW w:w="1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DD3CA">
            <w:pPr>
              <w:widowControl/>
              <w:spacing w:line="280" w:lineRule="exact"/>
              <w:ind w:firstLine="0" w:firstLineChars="0"/>
              <w:jc w:val="left"/>
              <w:textAlignment w:val="center"/>
              <w:rPr>
                <w:b/>
                <w:bCs/>
                <w:kern w:val="0"/>
                <w:sz w:val="24"/>
                <w:szCs w:val="24"/>
                <w:lang w:bidi="ar"/>
              </w:rPr>
            </w:pPr>
            <w:r>
              <w:rPr>
                <w:rFonts w:hint="eastAsia"/>
                <w:b/>
                <w:bCs/>
                <w:kern w:val="0"/>
                <w:sz w:val="24"/>
                <w:szCs w:val="24"/>
                <w:lang w:bidi="ar"/>
              </w:rPr>
              <w:t>第一季度巡护</w:t>
            </w:r>
          </w:p>
        </w:tc>
        <w:tc>
          <w:tcPr>
            <w:tcW w:w="17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3B86F">
            <w:pPr>
              <w:widowControl/>
              <w:spacing w:line="280" w:lineRule="exact"/>
              <w:ind w:firstLine="0" w:firstLineChars="0"/>
              <w:jc w:val="center"/>
              <w:textAlignment w:val="bottom"/>
              <w:rPr>
                <w:sz w:val="24"/>
                <w:szCs w:val="24"/>
              </w:rPr>
            </w:pPr>
            <w:r>
              <w:rPr>
                <w:rFonts w:hint="eastAsia"/>
                <w:sz w:val="24"/>
                <w:szCs w:val="24"/>
              </w:rPr>
              <w:t>59778.25</w:t>
            </w:r>
          </w:p>
        </w:tc>
        <w:tc>
          <w:tcPr>
            <w:tcW w:w="1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AC881">
            <w:pPr>
              <w:widowControl/>
              <w:spacing w:line="280" w:lineRule="exact"/>
              <w:ind w:firstLine="0" w:firstLineChars="0"/>
              <w:jc w:val="center"/>
              <w:textAlignment w:val="bottom"/>
              <w:rPr>
                <w:sz w:val="24"/>
                <w:szCs w:val="24"/>
              </w:rPr>
            </w:pPr>
            <w:r>
              <w:rPr>
                <w:rFonts w:hint="eastAsia"/>
                <w:sz w:val="24"/>
                <w:szCs w:val="24"/>
              </w:rPr>
              <w:t>5.98%</w:t>
            </w:r>
          </w:p>
        </w:tc>
      </w:tr>
      <w:tr w14:paraId="4A4A832A">
        <w:tblPrEx>
          <w:tblCellMar>
            <w:top w:w="0" w:type="dxa"/>
            <w:left w:w="108" w:type="dxa"/>
            <w:bottom w:w="0" w:type="dxa"/>
            <w:right w:w="108" w:type="dxa"/>
          </w:tblCellMar>
        </w:tblPrEx>
        <w:trPr>
          <w:trHeight w:val="545" w:hRule="atLeast"/>
        </w:trPr>
        <w:tc>
          <w:tcPr>
            <w:tcW w:w="1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B87321">
            <w:pPr>
              <w:widowControl/>
              <w:spacing w:line="280" w:lineRule="exact"/>
              <w:ind w:firstLine="0" w:firstLineChars="0"/>
              <w:jc w:val="left"/>
              <w:textAlignment w:val="center"/>
              <w:rPr>
                <w:b/>
                <w:bCs/>
                <w:kern w:val="0"/>
                <w:sz w:val="24"/>
                <w:szCs w:val="24"/>
                <w:lang w:bidi="ar"/>
              </w:rPr>
            </w:pPr>
            <w:r>
              <w:rPr>
                <w:rFonts w:hint="eastAsia"/>
                <w:b/>
                <w:bCs/>
                <w:kern w:val="0"/>
                <w:sz w:val="24"/>
                <w:szCs w:val="24"/>
                <w:lang w:bidi="ar"/>
              </w:rPr>
              <w:t>第二季度巡护</w:t>
            </w:r>
          </w:p>
        </w:tc>
        <w:tc>
          <w:tcPr>
            <w:tcW w:w="17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1D694">
            <w:pPr>
              <w:widowControl/>
              <w:spacing w:line="280" w:lineRule="exact"/>
              <w:ind w:firstLine="0" w:firstLineChars="0"/>
              <w:jc w:val="center"/>
              <w:textAlignment w:val="bottom"/>
              <w:rPr>
                <w:sz w:val="24"/>
                <w:szCs w:val="24"/>
              </w:rPr>
            </w:pPr>
            <w:r>
              <w:rPr>
                <w:rFonts w:hint="eastAsia"/>
                <w:sz w:val="24"/>
                <w:szCs w:val="24"/>
              </w:rPr>
              <w:t>59778.25</w:t>
            </w:r>
          </w:p>
        </w:tc>
        <w:tc>
          <w:tcPr>
            <w:tcW w:w="1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27E5D">
            <w:pPr>
              <w:widowControl/>
              <w:spacing w:line="280" w:lineRule="exact"/>
              <w:ind w:firstLine="0" w:firstLineChars="0"/>
              <w:jc w:val="center"/>
              <w:textAlignment w:val="bottom"/>
              <w:rPr>
                <w:sz w:val="24"/>
                <w:szCs w:val="24"/>
              </w:rPr>
            </w:pPr>
            <w:r>
              <w:rPr>
                <w:rFonts w:hint="eastAsia"/>
                <w:sz w:val="24"/>
                <w:szCs w:val="24"/>
              </w:rPr>
              <w:t>5.98%</w:t>
            </w:r>
          </w:p>
        </w:tc>
      </w:tr>
      <w:tr w14:paraId="0F2A3FD6">
        <w:tblPrEx>
          <w:tblCellMar>
            <w:top w:w="0" w:type="dxa"/>
            <w:left w:w="108" w:type="dxa"/>
            <w:bottom w:w="0" w:type="dxa"/>
            <w:right w:w="108" w:type="dxa"/>
          </w:tblCellMar>
        </w:tblPrEx>
        <w:trPr>
          <w:trHeight w:val="545" w:hRule="atLeast"/>
        </w:trPr>
        <w:tc>
          <w:tcPr>
            <w:tcW w:w="1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EB7AE9">
            <w:pPr>
              <w:widowControl/>
              <w:spacing w:line="280" w:lineRule="exact"/>
              <w:ind w:firstLine="0" w:firstLineChars="0"/>
              <w:jc w:val="left"/>
              <w:textAlignment w:val="center"/>
              <w:rPr>
                <w:b/>
                <w:bCs/>
                <w:sz w:val="24"/>
                <w:szCs w:val="24"/>
              </w:rPr>
            </w:pPr>
            <w:r>
              <w:rPr>
                <w:rFonts w:hint="eastAsia"/>
                <w:b/>
                <w:bCs/>
                <w:sz w:val="24"/>
                <w:szCs w:val="24"/>
              </w:rPr>
              <w:t>清除外来物种</w:t>
            </w:r>
          </w:p>
        </w:tc>
        <w:tc>
          <w:tcPr>
            <w:tcW w:w="17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76088">
            <w:pPr>
              <w:widowControl/>
              <w:spacing w:line="280" w:lineRule="exact"/>
              <w:ind w:firstLine="0" w:firstLineChars="0"/>
              <w:jc w:val="center"/>
              <w:textAlignment w:val="bottom"/>
              <w:rPr>
                <w:sz w:val="24"/>
                <w:szCs w:val="24"/>
              </w:rPr>
            </w:pPr>
            <w:r>
              <w:rPr>
                <w:rFonts w:hint="eastAsia"/>
                <w:sz w:val="24"/>
                <w:szCs w:val="24"/>
              </w:rPr>
              <w:t>99288.42</w:t>
            </w:r>
          </w:p>
        </w:tc>
        <w:tc>
          <w:tcPr>
            <w:tcW w:w="1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6A11A">
            <w:pPr>
              <w:widowControl/>
              <w:spacing w:line="280" w:lineRule="exact"/>
              <w:ind w:firstLine="0" w:firstLineChars="0"/>
              <w:jc w:val="center"/>
              <w:textAlignment w:val="bottom"/>
              <w:rPr>
                <w:sz w:val="24"/>
                <w:szCs w:val="24"/>
              </w:rPr>
            </w:pPr>
            <w:r>
              <w:rPr>
                <w:rFonts w:hint="eastAsia"/>
                <w:sz w:val="24"/>
                <w:szCs w:val="24"/>
              </w:rPr>
              <w:t>9.93%</w:t>
            </w:r>
          </w:p>
        </w:tc>
      </w:tr>
      <w:tr w14:paraId="616B8B51">
        <w:tblPrEx>
          <w:tblCellMar>
            <w:top w:w="0" w:type="dxa"/>
            <w:left w:w="108" w:type="dxa"/>
            <w:bottom w:w="0" w:type="dxa"/>
            <w:right w:w="108" w:type="dxa"/>
          </w:tblCellMar>
        </w:tblPrEx>
        <w:trPr>
          <w:trHeight w:val="545" w:hRule="atLeast"/>
        </w:trPr>
        <w:tc>
          <w:tcPr>
            <w:tcW w:w="1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2AF271">
            <w:pPr>
              <w:widowControl/>
              <w:spacing w:line="280" w:lineRule="exact"/>
              <w:ind w:firstLine="0" w:firstLineChars="0"/>
              <w:jc w:val="left"/>
              <w:textAlignment w:val="center"/>
              <w:rPr>
                <w:b/>
                <w:bCs/>
                <w:sz w:val="24"/>
                <w:szCs w:val="24"/>
              </w:rPr>
            </w:pPr>
            <w:r>
              <w:rPr>
                <w:rFonts w:hint="eastAsia"/>
                <w:b/>
                <w:bCs/>
                <w:sz w:val="24"/>
                <w:szCs w:val="24"/>
              </w:rPr>
              <w:t>监控设施维护</w:t>
            </w:r>
          </w:p>
        </w:tc>
        <w:tc>
          <w:tcPr>
            <w:tcW w:w="17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FD44F">
            <w:pPr>
              <w:widowControl/>
              <w:spacing w:line="280" w:lineRule="exact"/>
              <w:ind w:firstLine="0" w:firstLineChars="0"/>
              <w:jc w:val="center"/>
              <w:textAlignment w:val="bottom"/>
              <w:rPr>
                <w:sz w:val="24"/>
                <w:szCs w:val="24"/>
              </w:rPr>
            </w:pPr>
            <w:r>
              <w:rPr>
                <w:rFonts w:hint="eastAsia"/>
                <w:sz w:val="24"/>
                <w:szCs w:val="24"/>
              </w:rPr>
              <w:t>99300</w:t>
            </w:r>
          </w:p>
        </w:tc>
        <w:tc>
          <w:tcPr>
            <w:tcW w:w="1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DB2B1">
            <w:pPr>
              <w:widowControl/>
              <w:spacing w:line="280" w:lineRule="exact"/>
              <w:ind w:firstLine="0" w:firstLineChars="0"/>
              <w:jc w:val="center"/>
              <w:textAlignment w:val="bottom"/>
              <w:rPr>
                <w:sz w:val="24"/>
                <w:szCs w:val="24"/>
              </w:rPr>
            </w:pPr>
            <w:r>
              <w:rPr>
                <w:rFonts w:hint="eastAsia"/>
                <w:sz w:val="24"/>
                <w:szCs w:val="24"/>
              </w:rPr>
              <w:t>9.93%</w:t>
            </w:r>
          </w:p>
        </w:tc>
      </w:tr>
      <w:tr w14:paraId="6A167FF0">
        <w:tblPrEx>
          <w:tblCellMar>
            <w:top w:w="0" w:type="dxa"/>
            <w:left w:w="108" w:type="dxa"/>
            <w:bottom w:w="0" w:type="dxa"/>
            <w:right w:w="108" w:type="dxa"/>
          </w:tblCellMar>
        </w:tblPrEx>
        <w:trPr>
          <w:trHeight w:val="480" w:hRule="atLeast"/>
        </w:trPr>
        <w:tc>
          <w:tcPr>
            <w:tcW w:w="1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7BD4DD">
            <w:pPr>
              <w:widowControl/>
              <w:spacing w:line="280" w:lineRule="exact"/>
              <w:ind w:firstLine="0" w:firstLineChars="0"/>
              <w:jc w:val="left"/>
              <w:textAlignment w:val="center"/>
              <w:rPr>
                <w:b/>
                <w:bCs/>
                <w:kern w:val="0"/>
                <w:sz w:val="24"/>
                <w:szCs w:val="24"/>
                <w:lang w:bidi="ar"/>
              </w:rPr>
            </w:pPr>
            <w:r>
              <w:rPr>
                <w:rFonts w:hint="eastAsia"/>
                <w:b/>
                <w:bCs/>
                <w:kern w:val="0"/>
                <w:sz w:val="24"/>
                <w:szCs w:val="24"/>
                <w:lang w:bidi="ar"/>
              </w:rPr>
              <w:t>湿地植被采购</w:t>
            </w:r>
          </w:p>
        </w:tc>
        <w:tc>
          <w:tcPr>
            <w:tcW w:w="17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4866F">
            <w:pPr>
              <w:widowControl/>
              <w:spacing w:line="280" w:lineRule="exact"/>
              <w:ind w:firstLine="0" w:firstLineChars="0"/>
              <w:jc w:val="center"/>
              <w:textAlignment w:val="bottom"/>
              <w:rPr>
                <w:kern w:val="0"/>
                <w:sz w:val="24"/>
                <w:szCs w:val="24"/>
                <w:lang w:bidi="ar"/>
              </w:rPr>
            </w:pPr>
            <w:r>
              <w:rPr>
                <w:rFonts w:hint="eastAsia"/>
                <w:kern w:val="0"/>
                <w:sz w:val="24"/>
                <w:szCs w:val="24"/>
                <w:lang w:bidi="ar"/>
              </w:rPr>
              <w:t>347904.5</w:t>
            </w:r>
          </w:p>
        </w:tc>
        <w:tc>
          <w:tcPr>
            <w:tcW w:w="1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16426">
            <w:pPr>
              <w:widowControl/>
              <w:spacing w:line="280" w:lineRule="exact"/>
              <w:ind w:firstLine="0" w:firstLineChars="0"/>
              <w:jc w:val="center"/>
              <w:textAlignment w:val="bottom"/>
              <w:rPr>
                <w:kern w:val="0"/>
                <w:sz w:val="24"/>
                <w:szCs w:val="24"/>
                <w:lang w:bidi="ar"/>
              </w:rPr>
            </w:pPr>
            <w:r>
              <w:rPr>
                <w:rFonts w:hint="eastAsia"/>
                <w:kern w:val="0"/>
                <w:sz w:val="24"/>
                <w:szCs w:val="24"/>
                <w:lang w:bidi="ar"/>
              </w:rPr>
              <w:t>34.79%</w:t>
            </w:r>
          </w:p>
        </w:tc>
      </w:tr>
      <w:tr w14:paraId="319D5F36">
        <w:tblPrEx>
          <w:tblCellMar>
            <w:top w:w="0" w:type="dxa"/>
            <w:left w:w="108" w:type="dxa"/>
            <w:bottom w:w="0" w:type="dxa"/>
            <w:right w:w="108" w:type="dxa"/>
          </w:tblCellMar>
        </w:tblPrEx>
        <w:trPr>
          <w:trHeight w:val="545" w:hRule="atLeast"/>
        </w:trPr>
        <w:tc>
          <w:tcPr>
            <w:tcW w:w="174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DC10F">
            <w:pPr>
              <w:widowControl/>
              <w:spacing w:line="280" w:lineRule="exact"/>
              <w:ind w:firstLine="474"/>
              <w:jc w:val="left"/>
              <w:textAlignment w:val="center"/>
              <w:rPr>
                <w:kern w:val="0"/>
                <w:sz w:val="24"/>
                <w:szCs w:val="24"/>
                <w:lang w:bidi="ar"/>
              </w:rPr>
            </w:pPr>
            <w:r>
              <w:rPr>
                <w:rFonts w:hint="eastAsia"/>
                <w:b/>
                <w:bCs/>
                <w:kern w:val="0"/>
                <w:sz w:val="24"/>
                <w:szCs w:val="24"/>
                <w:lang w:bidi="ar"/>
              </w:rPr>
              <w:t>合 计</w:t>
            </w:r>
          </w:p>
        </w:tc>
        <w:tc>
          <w:tcPr>
            <w:tcW w:w="17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037C0">
            <w:pPr>
              <w:widowControl/>
              <w:spacing w:line="280" w:lineRule="exact"/>
              <w:ind w:firstLine="0" w:firstLineChars="0"/>
              <w:jc w:val="center"/>
              <w:textAlignment w:val="bottom"/>
              <w:rPr>
                <w:kern w:val="0"/>
                <w:sz w:val="24"/>
                <w:szCs w:val="24"/>
                <w:lang w:bidi="ar"/>
              </w:rPr>
            </w:pPr>
            <w:r>
              <w:rPr>
                <w:rFonts w:hint="eastAsia"/>
                <w:kern w:val="0"/>
                <w:sz w:val="24"/>
                <w:szCs w:val="24"/>
                <w:lang w:bidi="ar"/>
              </w:rPr>
              <w:t>745532.42</w:t>
            </w:r>
          </w:p>
        </w:tc>
        <w:tc>
          <w:tcPr>
            <w:tcW w:w="15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C7FDA">
            <w:pPr>
              <w:widowControl/>
              <w:spacing w:line="280" w:lineRule="exact"/>
              <w:ind w:firstLine="0" w:firstLineChars="0"/>
              <w:jc w:val="center"/>
              <w:textAlignment w:val="bottom"/>
              <w:rPr>
                <w:kern w:val="0"/>
                <w:sz w:val="24"/>
                <w:szCs w:val="24"/>
                <w:lang w:bidi="ar"/>
              </w:rPr>
            </w:pPr>
            <w:r>
              <w:rPr>
                <w:rFonts w:hint="eastAsia"/>
                <w:kern w:val="0"/>
                <w:sz w:val="24"/>
                <w:szCs w:val="24"/>
                <w:lang w:bidi="ar"/>
              </w:rPr>
              <w:t>100%</w:t>
            </w:r>
          </w:p>
        </w:tc>
      </w:tr>
    </w:tbl>
    <w:p w14:paraId="4790D23C">
      <w:pPr>
        <w:pStyle w:val="4"/>
        <w:numPr>
          <w:ilvl w:val="1"/>
          <w:numId w:val="0"/>
        </w:numPr>
        <w:spacing w:before="0" w:after="0" w:line="560" w:lineRule="exact"/>
        <w:rPr>
          <w:rFonts w:ascii="仿宋" w:hAnsi="仿宋" w:eastAsia="仿宋"/>
          <w:sz w:val="21"/>
        </w:rPr>
      </w:pPr>
      <w:bookmarkStart w:id="66" w:name="_Toc28548"/>
      <w:bookmarkStart w:id="67" w:name="_Toc7430"/>
      <w:bookmarkStart w:id="68" w:name="_Toc15053"/>
      <w:bookmarkStart w:id="69" w:name="_Toc19987"/>
      <w:bookmarkStart w:id="70" w:name="_Toc30020"/>
      <w:bookmarkStart w:id="71" w:name="_Toc6316"/>
      <w:bookmarkStart w:id="72" w:name="_Toc1551"/>
      <w:bookmarkStart w:id="73" w:name="_Toc19832"/>
      <w:bookmarkStart w:id="74" w:name="_Toc14042"/>
      <w:bookmarkStart w:id="75" w:name="_Toc5538"/>
      <w:bookmarkStart w:id="76" w:name="_Toc28064"/>
    </w:p>
    <w:p w14:paraId="0F179E3B">
      <w:pPr>
        <w:pStyle w:val="4"/>
        <w:numPr>
          <w:ilvl w:val="1"/>
          <w:numId w:val="0"/>
        </w:numPr>
        <w:spacing w:before="0" w:after="0" w:line="560" w:lineRule="exact"/>
        <w:ind w:firstLine="632" w:firstLineChars="200"/>
      </w:pPr>
      <w:bookmarkStart w:id="77" w:name="_Toc3389"/>
      <w:r>
        <w:rPr>
          <w:rFonts w:hint="eastAsia"/>
        </w:rPr>
        <w:t>二、绩效评价工作开展情况</w:t>
      </w:r>
      <w:bookmarkEnd w:id="66"/>
      <w:bookmarkEnd w:id="67"/>
      <w:bookmarkEnd w:id="68"/>
      <w:bookmarkEnd w:id="69"/>
      <w:bookmarkEnd w:id="70"/>
      <w:bookmarkEnd w:id="71"/>
      <w:bookmarkEnd w:id="72"/>
      <w:bookmarkEnd w:id="73"/>
      <w:bookmarkEnd w:id="74"/>
      <w:bookmarkEnd w:id="75"/>
      <w:bookmarkEnd w:id="76"/>
      <w:bookmarkEnd w:id="77"/>
    </w:p>
    <w:p w14:paraId="245E5B89">
      <w:pPr>
        <w:pStyle w:val="5"/>
        <w:numPr>
          <w:ilvl w:val="2"/>
          <w:numId w:val="0"/>
        </w:numPr>
        <w:spacing w:before="0" w:after="0" w:line="560" w:lineRule="exact"/>
        <w:ind w:firstLine="632" w:firstLineChars="200"/>
      </w:pPr>
      <w:bookmarkStart w:id="78" w:name="_Toc20030"/>
      <w:bookmarkStart w:id="79" w:name="_Toc25612"/>
      <w:r>
        <w:rPr>
          <w:rFonts w:hint="eastAsia"/>
        </w:rPr>
        <w:t>（一）评价目的、对象和范围</w:t>
      </w:r>
      <w:bookmarkEnd w:id="78"/>
      <w:bookmarkEnd w:id="79"/>
    </w:p>
    <w:p w14:paraId="6292B8B3">
      <w:pPr>
        <w:ind w:firstLine="632"/>
        <w:rPr>
          <w:szCs w:val="32"/>
        </w:rPr>
      </w:pPr>
      <w:r>
        <w:rPr>
          <w:rFonts w:hint="eastAsia"/>
          <w:szCs w:val="32"/>
        </w:rPr>
        <w:t>1</w:t>
      </w:r>
      <w:r>
        <w:rPr>
          <w:szCs w:val="32"/>
        </w:rPr>
        <w:t>.</w:t>
      </w:r>
      <w:r>
        <w:rPr>
          <w:rFonts w:hint="eastAsia"/>
          <w:szCs w:val="32"/>
        </w:rPr>
        <w:t>评价目的</w:t>
      </w:r>
    </w:p>
    <w:p w14:paraId="0BA6E85A">
      <w:pPr>
        <w:ind w:firstLine="632"/>
        <w:rPr>
          <w:szCs w:val="32"/>
        </w:rPr>
      </w:pPr>
      <w:r>
        <w:rPr>
          <w:rFonts w:hint="eastAsia"/>
          <w:szCs w:val="32"/>
        </w:rPr>
        <w:t>绩效评价的目的是运用科学、规范、合理的评价方法、评价指标和评分标准，对资金的分配、管理、使用、产出及效果等进行客观、公正的衡量、分析和评判，资金涉及张家湖国家湿地公园2021年省级财政湿地保护与恢复资金项目主管部门和项目实施单位根据绩效评价结果加强项目管理，协助财政部门将绩效评价结果与下年度资金安排挂钩。</w:t>
      </w:r>
    </w:p>
    <w:p w14:paraId="69A78607">
      <w:pPr>
        <w:spacing w:line="600" w:lineRule="exact"/>
        <w:ind w:firstLine="632"/>
        <w:rPr>
          <w:color w:val="000000"/>
          <w:szCs w:val="32"/>
        </w:rPr>
      </w:pPr>
      <w:r>
        <w:rPr>
          <w:rFonts w:hint="eastAsia"/>
          <w:color w:val="000000"/>
          <w:szCs w:val="32"/>
        </w:rPr>
        <w:t>项目实施成效评价对项目实施前和实施后湿地公园管理能力进行对比，主要从项目实施前湿地公园人员结构、管理能力、设备设施建设、管理成效与项目实施后进行对比评价；在管理理念方面，通过项目实施，针对湿地公园现状，能否准确把握当前湿地管理亟待解决的问题，借鉴先进理念完善湿地管理；在管理和执行能力方面，管理人员能否能够根据岗位目标与任务要求，制定切实可行方案措施，并能有效协调与运用各种资源，保障任务的顺利实施和目标的达成；在人才队伍建设方面，通过项目实施，湿地公园科研技术人员在专业背景配置、人员结构方面是否得到较大改善；在设备设施配置方面，通过项目实施，湿地公园科研监测设施、设备是否得到建设和有效使用，科研监测能力是否得到提高。</w:t>
      </w:r>
    </w:p>
    <w:p w14:paraId="3A57CAE4">
      <w:pPr>
        <w:ind w:firstLine="632"/>
      </w:pPr>
      <w:r>
        <w:rPr>
          <w:rFonts w:hint="eastAsia"/>
          <w:szCs w:val="32"/>
        </w:rPr>
        <w:t>同时发现存在问题，并分析问题成因，提出进一步加强资金管理的意见建议，为政府决策提供依据，促进资金发挥最大效益。</w:t>
      </w:r>
    </w:p>
    <w:p w14:paraId="2CE27B90">
      <w:pPr>
        <w:ind w:firstLine="632"/>
        <w:rPr>
          <w:szCs w:val="32"/>
        </w:rPr>
      </w:pPr>
      <w:r>
        <w:rPr>
          <w:rFonts w:hint="eastAsia"/>
          <w:szCs w:val="32"/>
        </w:rPr>
        <w:t>2</w:t>
      </w:r>
      <w:r>
        <w:rPr>
          <w:szCs w:val="32"/>
        </w:rPr>
        <w:t>.</w:t>
      </w:r>
      <w:r>
        <w:rPr>
          <w:rFonts w:hint="eastAsia"/>
          <w:szCs w:val="32"/>
        </w:rPr>
        <w:t>评价对象和范围</w:t>
      </w:r>
    </w:p>
    <w:p w14:paraId="2BAB89E2">
      <w:pPr>
        <w:ind w:firstLine="632"/>
        <w:rPr>
          <w:szCs w:val="32"/>
        </w:rPr>
      </w:pPr>
      <w:r>
        <w:rPr>
          <w:rFonts w:hint="eastAsia"/>
          <w:szCs w:val="32"/>
        </w:rPr>
        <w:t>本次绩效评价的对象是张家湖国家湿地公园2021年省级财政湿地保护与恢复资金项目资金100万元。</w:t>
      </w:r>
    </w:p>
    <w:p w14:paraId="6302059C">
      <w:pPr>
        <w:ind w:firstLine="632"/>
      </w:pPr>
      <w:r>
        <w:rPr>
          <w:rFonts w:hint="eastAsia"/>
        </w:rPr>
        <w:t>项目评价范围</w:t>
      </w:r>
      <w:r>
        <w:rPr>
          <w:rFonts w:hint="eastAsia"/>
          <w:szCs w:val="32"/>
        </w:rPr>
        <w:t>为张家湖国家湿地公园2021年省级财政湿地保护与恢复资金项目资金使用科研监测工程监测监控设备维护、湿地恢复工程、湿地保护工程三个子项目预算支出情况。</w:t>
      </w:r>
    </w:p>
    <w:p w14:paraId="48DF4603">
      <w:pPr>
        <w:pStyle w:val="5"/>
        <w:numPr>
          <w:ilvl w:val="255"/>
          <w:numId w:val="0"/>
          <w:ins w:id="0" w:author="WPS_1482987736" w:date="1901-01-01T00:00:00Z"/>
        </w:numPr>
        <w:spacing w:before="0" w:after="0" w:line="560" w:lineRule="exact"/>
        <w:ind w:firstLine="632" w:firstLineChars="200"/>
        <w:rPr>
          <w:bCs/>
        </w:rPr>
      </w:pPr>
      <w:bookmarkStart w:id="80" w:name="_Toc10461"/>
      <w:bookmarkStart w:id="81" w:name="_Toc15659"/>
      <w:r>
        <w:rPr>
          <w:rFonts w:hint="eastAsia"/>
          <w:bCs/>
        </w:rPr>
        <w:t>（二）评价抽样情况、评价方法、时间安排</w:t>
      </w:r>
      <w:bookmarkEnd w:id="80"/>
      <w:bookmarkEnd w:id="81"/>
    </w:p>
    <w:p w14:paraId="268AEAA3">
      <w:pPr>
        <w:ind w:firstLine="632"/>
      </w:pPr>
      <w:r>
        <w:rPr>
          <w:rFonts w:hint="eastAsia"/>
        </w:rPr>
        <w:t>1.</w:t>
      </w:r>
      <w:r>
        <w:rPr>
          <w:rFonts w:hint="eastAsia"/>
          <w:szCs w:val="32"/>
        </w:rPr>
        <w:t>评价抽样情况</w:t>
      </w:r>
    </w:p>
    <w:p w14:paraId="381C8FE7">
      <w:pPr>
        <w:ind w:firstLine="632"/>
        <w:rPr>
          <w:szCs w:val="32"/>
        </w:rPr>
      </w:pPr>
      <w:r>
        <w:rPr>
          <w:rFonts w:hint="eastAsia"/>
          <w:szCs w:val="32"/>
        </w:rPr>
        <w:t>依据湿地保护与恢复资金项目资金分配情况，对评价子项目抽查100%进行核查。现场核查主要针对张家湖国家湿地公园2021年省级财政湿地保护与恢复项目资金</w:t>
      </w:r>
      <w:r>
        <w:rPr>
          <w:rFonts w:hint="eastAsia"/>
        </w:rPr>
        <w:t>的支付凭证和相关文件等资料，</w:t>
      </w:r>
      <w:r>
        <w:rPr>
          <w:rFonts w:hint="eastAsia"/>
          <w:szCs w:val="32"/>
        </w:rPr>
        <w:t>通过询问、检查、观察等方式抽查对项目实施情况进行评价。</w:t>
      </w:r>
    </w:p>
    <w:p w14:paraId="0CB80ABE">
      <w:pPr>
        <w:snapToGrid w:val="0"/>
        <w:ind w:firstLine="632"/>
        <w:rPr>
          <w:rFonts w:ascii="楷体" w:hAnsi="楷体" w:eastAsia="楷体" w:cs="楷体"/>
          <w:szCs w:val="32"/>
        </w:rPr>
      </w:pPr>
      <w:r>
        <w:rPr>
          <w:rFonts w:hint="eastAsia"/>
          <w:szCs w:val="32"/>
        </w:rPr>
        <w:t>2.评价方法</w:t>
      </w:r>
    </w:p>
    <w:p w14:paraId="12578038">
      <w:pPr>
        <w:snapToGrid w:val="0"/>
        <w:ind w:firstLine="632"/>
        <w:outlineLvl w:val="5"/>
      </w:pPr>
      <w:r>
        <w:rPr>
          <w:rFonts w:hint="eastAsia"/>
          <w:szCs w:val="32"/>
        </w:rPr>
        <w:t>根据评价对象的具体情况，本项目主要采用以下方法：①比较法。是指将实施情况与绩效目标、历史情况、不同部门和地区同类支出情况进行比较的方法；②因素分析法。是指综合分析影响绩效目标实现、实施效果的内外部因素的方法；③公众评判法。是指通过专家评估、公众问卷及抽样调查等方式进行评判的方法。</w:t>
      </w:r>
    </w:p>
    <w:p w14:paraId="14A4ECBE">
      <w:pPr>
        <w:numPr>
          <w:ilvl w:val="255"/>
          <w:numId w:val="0"/>
        </w:numPr>
        <w:ind w:firstLine="632" w:firstLineChars="200"/>
        <w:rPr>
          <w:rFonts w:ascii="楷体" w:hAnsi="楷体" w:eastAsia="楷体" w:cs="楷体"/>
          <w:szCs w:val="32"/>
        </w:rPr>
      </w:pPr>
      <w:r>
        <w:rPr>
          <w:rFonts w:hint="eastAsia"/>
          <w:szCs w:val="32"/>
        </w:rPr>
        <w:t>3.时间安排</w:t>
      </w:r>
    </w:p>
    <w:p w14:paraId="25A41B00">
      <w:pPr>
        <w:ind w:firstLine="632"/>
        <w:rPr>
          <w:szCs w:val="32"/>
        </w:rPr>
      </w:pPr>
      <w:r>
        <w:rPr>
          <w:rFonts w:hint="eastAsia"/>
          <w:szCs w:val="32"/>
        </w:rPr>
        <w:t>该项目资金绩效评价主体为天门市财政局。项目实施单位以及相关工作人员积极配合，共同做好绩效评价工作，具体按以下工作程序实施：</w:t>
      </w:r>
    </w:p>
    <w:p w14:paraId="24022D30">
      <w:pPr>
        <w:ind w:firstLine="632"/>
        <w:rPr>
          <w:szCs w:val="32"/>
        </w:rPr>
      </w:pPr>
      <w:r>
        <w:rPr>
          <w:rFonts w:hint="eastAsia"/>
          <w:szCs w:val="32"/>
        </w:rPr>
        <w:t>（1）组织成立评价工作组和评价小组。签订合同后1-5日，项目资金绩效评价工作组由天门市财政局领导和相关业务处室负责人组成，评价小组由湖北金伯乐资产评估事务有限公司主评人、专家及评价小组人员组成。评价小组在评价工作组的指导下开展工作，主要负责拟定评价工作方案（含评价指标及评分细则）、实施绩效评价工作、撰写绩效评价报告等。</w:t>
      </w:r>
    </w:p>
    <w:p w14:paraId="09F04F88">
      <w:pPr>
        <w:ind w:firstLine="632"/>
        <w:rPr>
          <w:szCs w:val="32"/>
        </w:rPr>
      </w:pPr>
      <w:r>
        <w:rPr>
          <w:rFonts w:hint="eastAsia"/>
          <w:szCs w:val="32"/>
        </w:rPr>
        <w:t>（2）下达绩效评价通知书。天门市财政局负责下达绩效评价通知书，由相关单位并配合实施。</w:t>
      </w:r>
    </w:p>
    <w:p w14:paraId="59E450D1">
      <w:pPr>
        <w:ind w:firstLine="632"/>
        <w:rPr>
          <w:szCs w:val="32"/>
        </w:rPr>
      </w:pPr>
      <w:r>
        <w:rPr>
          <w:rFonts w:hint="eastAsia"/>
          <w:szCs w:val="32"/>
        </w:rPr>
        <w:t>（3）开展绩效自评。项目实施单位接到绩效评价通知书后，应组织工作专班开展绩效自评，完成自评打分并撰写自评报告，连同自评依据证据资料及相关基础资料一并报评价小组。</w:t>
      </w:r>
    </w:p>
    <w:p w14:paraId="5154D840">
      <w:pPr>
        <w:ind w:firstLine="632"/>
        <w:rPr>
          <w:szCs w:val="32"/>
        </w:rPr>
      </w:pPr>
      <w:r>
        <w:rPr>
          <w:rFonts w:hint="eastAsia"/>
          <w:szCs w:val="32"/>
        </w:rPr>
        <w:t>4.实施绩效评价</w:t>
      </w:r>
    </w:p>
    <w:p w14:paraId="39440545">
      <w:pPr>
        <w:ind w:firstLine="632"/>
        <w:rPr>
          <w:szCs w:val="32"/>
        </w:rPr>
      </w:pPr>
      <w:r>
        <w:rPr>
          <w:rFonts w:hint="eastAsia"/>
          <w:szCs w:val="32"/>
        </w:rPr>
        <w:t>（1）书面审核。签订合同后6-20日，项目小组进驻被实施单位，评价小组对报送的自评报告及相关依据证据材料的完整性、及时性、有效性进行审核，初步了解项目实施情况。</w:t>
      </w:r>
    </w:p>
    <w:p w14:paraId="40BBD882">
      <w:pPr>
        <w:ind w:firstLine="632"/>
        <w:rPr>
          <w:szCs w:val="32"/>
        </w:rPr>
      </w:pPr>
      <w:r>
        <w:rPr>
          <w:rFonts w:hint="eastAsia"/>
          <w:szCs w:val="32"/>
        </w:rPr>
        <w:t>（2）现场核查。签订合同后21-50日，依据资金分配情况，评价小组结合自评报告及其他相关资料，综合考虑各项目的个体差异大小、调查成本、可接受的抽样误差大小等因素，合理确定样本量，采用选择样本点数量抽查50%进行评价。通过现场核查，了解项目决策管理、过程管理、项目产出以及项目效果，为评价报告提供基础资料。</w:t>
      </w:r>
    </w:p>
    <w:p w14:paraId="318092A6">
      <w:pPr>
        <w:ind w:firstLine="632"/>
      </w:pPr>
      <w:r>
        <w:rPr>
          <w:rFonts w:hint="eastAsia"/>
          <w:szCs w:val="32"/>
        </w:rPr>
        <w:t>（3）评价分析和撰写评价报告。签订合同后51-60日，一是结合书面审核和现场核查情况，对照绩效评价指标及评分细则进行评价打分，确定项目资金绩效评价初步结果；二是根据初步评价结果在综合分析的基础上拟定项目资金绩效评价报告初稿，分别提交天门财政局及项目实施单位征求意见。评价小组根据各方书面反馈意见对报告修改完善后，形成项目资金绩效评价报告报天门市财政局。</w:t>
      </w:r>
    </w:p>
    <w:p w14:paraId="6FA2C7A8">
      <w:pPr>
        <w:pStyle w:val="5"/>
        <w:numPr>
          <w:ilvl w:val="255"/>
          <w:numId w:val="0"/>
        </w:numPr>
        <w:spacing w:before="0" w:after="0" w:line="560" w:lineRule="exact"/>
        <w:ind w:firstLine="632" w:firstLineChars="200"/>
        <w:rPr>
          <w:bCs/>
        </w:rPr>
      </w:pPr>
      <w:bookmarkStart w:id="82" w:name="_Toc2500"/>
      <w:bookmarkStart w:id="83" w:name="_Toc5808"/>
      <w:bookmarkStart w:id="84" w:name="_Toc12450"/>
      <w:bookmarkStart w:id="85" w:name="_Toc5100"/>
      <w:bookmarkStart w:id="86" w:name="_Toc21932"/>
      <w:bookmarkStart w:id="87" w:name="_Toc28120"/>
      <w:bookmarkStart w:id="88" w:name="_Toc3354"/>
      <w:r>
        <w:rPr>
          <w:rFonts w:hint="eastAsia"/>
          <w:bCs/>
        </w:rPr>
        <w:t>（三）评价体系</w:t>
      </w:r>
      <w:bookmarkEnd w:id="82"/>
      <w:bookmarkEnd w:id="83"/>
      <w:bookmarkEnd w:id="84"/>
      <w:bookmarkEnd w:id="85"/>
      <w:bookmarkEnd w:id="86"/>
      <w:r>
        <w:rPr>
          <w:rFonts w:hint="eastAsia"/>
          <w:bCs/>
        </w:rPr>
        <w:t>和综合评分方法</w:t>
      </w:r>
      <w:bookmarkEnd w:id="87"/>
      <w:bookmarkEnd w:id="88"/>
    </w:p>
    <w:p w14:paraId="090CB6E3">
      <w:pPr>
        <w:ind w:firstLine="632"/>
      </w:pPr>
      <w:r>
        <w:rPr>
          <w:rFonts w:hint="eastAsia"/>
        </w:rPr>
        <w:t>本次评价指标体系设置一级指标4个，二级指标12个，三级指标20个。一级指标分为决策、过程、产出、效果四个维度。一级指标体系的权重分别为：决策17％，过程21％，产出30%，效果32%。</w:t>
      </w:r>
    </w:p>
    <w:p w14:paraId="7D02D7E6">
      <w:pPr>
        <w:ind w:firstLine="632"/>
        <w:rPr>
          <w:szCs w:val="32"/>
        </w:rPr>
      </w:pPr>
      <w:r>
        <w:rPr>
          <w:rFonts w:hint="eastAsia"/>
          <w:szCs w:val="32"/>
        </w:rPr>
        <w:t>1.决策。主要指项目立项和资金落实情况。项目立项重点评价立项依据充分性、立项的规范性；绩效目标重点评价绩效目标合理性和绩效指标的明确性；资金落实重点评价预算编制科学性和资金分配合理性等。</w:t>
      </w:r>
    </w:p>
    <w:p w14:paraId="605A45BA">
      <w:pPr>
        <w:ind w:firstLine="632"/>
        <w:rPr>
          <w:szCs w:val="32"/>
        </w:rPr>
      </w:pPr>
      <w:r>
        <w:rPr>
          <w:rFonts w:hint="eastAsia"/>
          <w:szCs w:val="32"/>
        </w:rPr>
        <w:t>2.过程。主要指资金管理和组织实施情况。资金管理重点评价资金到位率、预算执行率和资金使用合规性；组织实施情况重点评价管理制度健全性和制度执行有效性等。</w:t>
      </w:r>
    </w:p>
    <w:p w14:paraId="37F22324">
      <w:pPr>
        <w:spacing w:line="600" w:lineRule="exact"/>
        <w:ind w:firstLine="632"/>
        <w:rPr>
          <w:szCs w:val="32"/>
        </w:rPr>
      </w:pPr>
      <w:r>
        <w:rPr>
          <w:rFonts w:hint="eastAsia"/>
          <w:szCs w:val="32"/>
        </w:rPr>
        <w:t>3.产出。主要指项目实施的产出情况包括产出数量、产出质量、产出成本、产出时效。项目产出数量重点评价</w:t>
      </w:r>
      <w:r>
        <w:rPr>
          <w:rFonts w:hint="eastAsia"/>
          <w:color w:val="000000"/>
          <w:szCs w:val="32"/>
        </w:rPr>
        <w:t>项目建设科研监测工程、湿地保护工程、湿地恢复工程等子项目数量</w:t>
      </w:r>
      <w:r>
        <w:rPr>
          <w:rFonts w:hint="eastAsia"/>
          <w:szCs w:val="32"/>
        </w:rPr>
        <w:t>实际完成率。项目产出质量重点评价</w:t>
      </w:r>
      <w:r>
        <w:rPr>
          <w:rFonts w:hint="eastAsia"/>
          <w:color w:val="000000"/>
          <w:szCs w:val="32"/>
        </w:rPr>
        <w:t>科研监测工程、湿地保护工程、湿地恢复工程子项目质量达标</w:t>
      </w:r>
      <w:r>
        <w:rPr>
          <w:rFonts w:hint="eastAsia"/>
          <w:szCs w:val="32"/>
        </w:rPr>
        <w:t>率；项目产出时效重点评价2021年5月至2022年4月项目资金在规定时间内资金发放及时性。项目产出成本重点评价湿地保护与恢复项目成本节约率。</w:t>
      </w:r>
    </w:p>
    <w:p w14:paraId="32732DB8">
      <w:pPr>
        <w:ind w:firstLine="632"/>
        <w:rPr>
          <w:szCs w:val="32"/>
        </w:rPr>
      </w:pPr>
      <w:r>
        <w:rPr>
          <w:rFonts w:hint="eastAsia"/>
          <w:szCs w:val="32"/>
        </w:rPr>
        <w:t>4.效果。主要指项目实施后产生的生态效益、社会效益、可持续性影响和受益对象满意度等。</w:t>
      </w:r>
    </w:p>
    <w:p w14:paraId="1333BE6B">
      <w:pPr>
        <w:ind w:firstLine="632"/>
      </w:pPr>
      <w:r>
        <w:rPr>
          <w:rFonts w:hint="eastAsia"/>
        </w:rPr>
        <w:t>详见《</w:t>
      </w:r>
      <w:r>
        <w:t>张家湖国家湿地公园20</w:t>
      </w:r>
      <w:r>
        <w:rPr>
          <w:rFonts w:hint="eastAsia"/>
        </w:rPr>
        <w:t>21</w:t>
      </w:r>
      <w:r>
        <w:t>年</w:t>
      </w:r>
      <w:r>
        <w:rPr>
          <w:rFonts w:hint="eastAsia"/>
        </w:rPr>
        <w:t>省级</w:t>
      </w:r>
      <w:r>
        <w:t>财政湿地保护</w:t>
      </w:r>
      <w:r>
        <w:rPr>
          <w:rFonts w:hint="eastAsia"/>
        </w:rPr>
        <w:t>与</w:t>
      </w:r>
      <w:r>
        <w:t>恢复项目资金</w:t>
      </w:r>
      <w:r>
        <w:rPr>
          <w:szCs w:val="32"/>
        </w:rPr>
        <w:t>绩效评价指标及评分细则</w:t>
      </w:r>
      <w:r>
        <w:rPr>
          <w:rFonts w:hint="eastAsia"/>
        </w:rPr>
        <w:t>》。</w:t>
      </w:r>
    </w:p>
    <w:p w14:paraId="32C3AFC4">
      <w:pPr>
        <w:pStyle w:val="5"/>
        <w:numPr>
          <w:ilvl w:val="255"/>
          <w:numId w:val="0"/>
        </w:numPr>
        <w:spacing w:before="0" w:after="0" w:line="560" w:lineRule="exact"/>
        <w:ind w:firstLine="632" w:firstLineChars="200"/>
        <w:rPr>
          <w:bCs/>
        </w:rPr>
      </w:pPr>
      <w:bookmarkStart w:id="89" w:name="_Toc31137"/>
      <w:bookmarkStart w:id="90" w:name="_Toc13780"/>
      <w:bookmarkStart w:id="91" w:name="_Toc20451"/>
      <w:bookmarkStart w:id="92" w:name="_Toc14799"/>
      <w:bookmarkStart w:id="93" w:name="_Toc2855"/>
      <w:bookmarkStart w:id="94" w:name="_Toc28572"/>
      <w:bookmarkStart w:id="95" w:name="_Toc8628"/>
      <w:r>
        <w:rPr>
          <w:rFonts w:hint="eastAsia"/>
          <w:bCs/>
        </w:rPr>
        <w:t>（四）数据来源及取数方式</w:t>
      </w:r>
      <w:bookmarkEnd w:id="89"/>
      <w:bookmarkEnd w:id="90"/>
      <w:bookmarkEnd w:id="91"/>
      <w:bookmarkEnd w:id="92"/>
      <w:bookmarkEnd w:id="93"/>
      <w:bookmarkEnd w:id="94"/>
      <w:bookmarkEnd w:id="95"/>
    </w:p>
    <w:p w14:paraId="6140F1E6">
      <w:pPr>
        <w:ind w:firstLine="632"/>
        <w:rPr>
          <w:color w:val="000000"/>
          <w:szCs w:val="32"/>
        </w:rPr>
      </w:pPr>
      <w:r>
        <w:rPr>
          <w:rFonts w:hint="eastAsia"/>
        </w:rPr>
        <w:t>在数据来源方面，我们采取由项目单位统计和填列，对项目单位所填列数据和内容进行现场审查核实，查看记账凭证和原始凭证，形成绩效评价工作底稿，由项目单位填表人和单位负责人确认无误后，作为此次绩效评价的数据来源。</w:t>
      </w:r>
      <w:bookmarkStart w:id="96" w:name="_Toc30943"/>
      <w:r>
        <w:rPr>
          <w:rFonts w:hint="eastAsia"/>
          <w:color w:val="000000"/>
          <w:szCs w:val="32"/>
        </w:rPr>
        <w:t>主要依据有：</w:t>
      </w:r>
    </w:p>
    <w:p w14:paraId="17EBE47E">
      <w:pPr>
        <w:spacing w:line="600" w:lineRule="exact"/>
        <w:ind w:firstLine="0" w:firstLineChars="0"/>
        <w:rPr>
          <w:color w:val="000000"/>
          <w:szCs w:val="32"/>
        </w:rPr>
      </w:pPr>
      <w:r>
        <w:rPr>
          <w:rFonts w:hint="eastAsia"/>
          <w:color w:val="000000"/>
          <w:szCs w:val="32"/>
        </w:rPr>
        <w:t>《全国湿地保护工程规划（2002—2030年）》</w:t>
      </w:r>
    </w:p>
    <w:p w14:paraId="775BEC1F">
      <w:pPr>
        <w:spacing w:line="600" w:lineRule="exact"/>
        <w:ind w:firstLine="0" w:firstLineChars="0"/>
        <w:rPr>
          <w:color w:val="000000"/>
          <w:szCs w:val="32"/>
        </w:rPr>
      </w:pPr>
      <w:r>
        <w:rPr>
          <w:rFonts w:hint="eastAsia"/>
          <w:color w:val="000000"/>
          <w:szCs w:val="32"/>
        </w:rPr>
        <w:t>《中华人民共和国野生动物保护法》</w:t>
      </w:r>
    </w:p>
    <w:p w14:paraId="75662AE4">
      <w:pPr>
        <w:spacing w:line="600" w:lineRule="exact"/>
        <w:ind w:firstLine="0" w:firstLineChars="0"/>
        <w:rPr>
          <w:color w:val="000000"/>
          <w:szCs w:val="32"/>
        </w:rPr>
      </w:pPr>
      <w:r>
        <w:rPr>
          <w:rFonts w:hint="eastAsia"/>
          <w:color w:val="000000"/>
          <w:szCs w:val="32"/>
        </w:rPr>
        <w:t>《中华人民共和国环境保护法》</w:t>
      </w:r>
    </w:p>
    <w:p w14:paraId="05934455">
      <w:pPr>
        <w:spacing w:line="600" w:lineRule="exact"/>
        <w:ind w:firstLine="0" w:firstLineChars="0"/>
        <w:rPr>
          <w:color w:val="000000"/>
          <w:szCs w:val="32"/>
        </w:rPr>
      </w:pPr>
      <w:r>
        <w:rPr>
          <w:rFonts w:hint="eastAsia"/>
          <w:color w:val="000000"/>
          <w:szCs w:val="32"/>
        </w:rPr>
        <w:t>《中华人民共和国水法》</w:t>
      </w:r>
    </w:p>
    <w:p w14:paraId="76482988">
      <w:pPr>
        <w:spacing w:line="600" w:lineRule="exact"/>
        <w:ind w:firstLine="0" w:firstLineChars="0"/>
        <w:rPr>
          <w:color w:val="000000"/>
          <w:szCs w:val="32"/>
        </w:rPr>
      </w:pPr>
      <w:r>
        <w:rPr>
          <w:rFonts w:hint="eastAsia"/>
          <w:color w:val="000000"/>
          <w:szCs w:val="32"/>
        </w:rPr>
        <w:t>《中华人民共和国野生动物保护实施条例》</w:t>
      </w:r>
    </w:p>
    <w:p w14:paraId="61E7F466">
      <w:pPr>
        <w:spacing w:line="600" w:lineRule="exact"/>
        <w:ind w:firstLine="0" w:firstLineChars="0"/>
        <w:rPr>
          <w:color w:val="000000"/>
          <w:szCs w:val="32"/>
        </w:rPr>
      </w:pPr>
      <w:r>
        <w:rPr>
          <w:rFonts w:hint="eastAsia"/>
          <w:color w:val="000000"/>
          <w:szCs w:val="32"/>
        </w:rPr>
        <w:t>《自然保护区工程总体设计标准》(LYJ126—88)</w:t>
      </w:r>
    </w:p>
    <w:p w14:paraId="32399D2E">
      <w:pPr>
        <w:spacing w:line="600" w:lineRule="exact"/>
        <w:ind w:firstLine="0" w:firstLineChars="0"/>
        <w:rPr>
          <w:color w:val="000000"/>
          <w:szCs w:val="32"/>
        </w:rPr>
      </w:pPr>
      <w:r>
        <w:rPr>
          <w:rFonts w:hint="eastAsia"/>
          <w:color w:val="000000"/>
          <w:szCs w:val="32"/>
        </w:rPr>
        <w:t>《自然保护区工程设计规范》(LY/T5126—04)</w:t>
      </w:r>
    </w:p>
    <w:p w14:paraId="66615F5E">
      <w:pPr>
        <w:spacing w:line="600" w:lineRule="exact"/>
        <w:ind w:firstLine="0" w:firstLineChars="0"/>
        <w:rPr>
          <w:color w:val="000000"/>
          <w:szCs w:val="32"/>
        </w:rPr>
      </w:pPr>
      <w:r>
        <w:rPr>
          <w:rFonts w:hint="eastAsia"/>
          <w:color w:val="000000"/>
          <w:szCs w:val="32"/>
        </w:rPr>
        <w:t>中共中央国务院《关于加快林业发展的决定》</w:t>
      </w:r>
    </w:p>
    <w:p w14:paraId="7FDE92BA">
      <w:pPr>
        <w:spacing w:line="600" w:lineRule="exact"/>
        <w:ind w:firstLine="0" w:firstLineChars="0"/>
        <w:rPr>
          <w:color w:val="000000"/>
          <w:szCs w:val="32"/>
        </w:rPr>
      </w:pPr>
      <w:r>
        <w:rPr>
          <w:rFonts w:hint="eastAsia"/>
          <w:color w:val="000000"/>
          <w:szCs w:val="32"/>
        </w:rPr>
        <w:t>《中国湿地保护行动计划》</w:t>
      </w:r>
    </w:p>
    <w:p w14:paraId="35BFD2C6">
      <w:pPr>
        <w:spacing w:line="600" w:lineRule="exact"/>
        <w:ind w:firstLine="0" w:firstLineChars="0"/>
        <w:rPr>
          <w:color w:val="000000"/>
          <w:szCs w:val="32"/>
        </w:rPr>
      </w:pPr>
      <w:r>
        <w:rPr>
          <w:rFonts w:hint="eastAsia"/>
          <w:color w:val="000000"/>
          <w:szCs w:val="32"/>
        </w:rPr>
        <w:t>《财政部 国家林业局关于印发〈林业国家级自然保护区补助资金暂行办法〉的通知》（财农[2009]290号）</w:t>
      </w:r>
    </w:p>
    <w:p w14:paraId="00227CEB">
      <w:pPr>
        <w:spacing w:line="600" w:lineRule="exact"/>
        <w:ind w:firstLine="0" w:firstLineChars="0"/>
        <w:rPr>
          <w:color w:val="000000"/>
          <w:szCs w:val="32"/>
        </w:rPr>
      </w:pPr>
      <w:r>
        <w:rPr>
          <w:rFonts w:hint="eastAsia"/>
          <w:color w:val="000000"/>
          <w:szCs w:val="32"/>
        </w:rPr>
        <w:t>《财政部 国家林业局关于印发〈中央财政湿地保护补助资金管理暂行办法〉的通知》（财农[2011]423号）</w:t>
      </w:r>
    </w:p>
    <w:p w14:paraId="31A14CB8">
      <w:pPr>
        <w:spacing w:line="600" w:lineRule="exact"/>
        <w:ind w:firstLine="0" w:firstLineChars="0"/>
        <w:rPr>
          <w:color w:val="000000"/>
          <w:szCs w:val="32"/>
        </w:rPr>
      </w:pPr>
      <w:r>
        <w:rPr>
          <w:rFonts w:hint="eastAsia"/>
          <w:color w:val="000000"/>
          <w:szCs w:val="32"/>
        </w:rPr>
        <w:t>国家林业局《林业建设项目可行性研究报告编制规定（试行）》2006 年；</w:t>
      </w:r>
    </w:p>
    <w:p w14:paraId="46288C9A">
      <w:pPr>
        <w:spacing w:line="600" w:lineRule="exact"/>
        <w:ind w:firstLine="0" w:firstLineChars="0"/>
        <w:rPr>
          <w:color w:val="000000"/>
          <w:szCs w:val="32"/>
        </w:rPr>
      </w:pPr>
      <w:r>
        <w:rPr>
          <w:rFonts w:hint="eastAsia"/>
          <w:color w:val="000000"/>
          <w:szCs w:val="32"/>
        </w:rPr>
        <w:t>国家林业局《湿地恢复工程项目建设标准（试行）》2007；</w:t>
      </w:r>
    </w:p>
    <w:p w14:paraId="4AEC4338">
      <w:pPr>
        <w:spacing w:line="600" w:lineRule="exact"/>
        <w:ind w:firstLine="0" w:firstLineChars="0"/>
        <w:rPr>
          <w:color w:val="000000"/>
          <w:szCs w:val="32"/>
        </w:rPr>
      </w:pPr>
      <w:r>
        <w:rPr>
          <w:rFonts w:hint="eastAsia"/>
          <w:color w:val="000000"/>
          <w:szCs w:val="32"/>
        </w:rPr>
        <w:t>《国家湿地公园总体规划导则》，国家林业局2010 年；</w:t>
      </w:r>
    </w:p>
    <w:p w14:paraId="4394D4CB">
      <w:pPr>
        <w:spacing w:line="600" w:lineRule="exact"/>
        <w:ind w:firstLine="0" w:firstLineChars="0"/>
        <w:rPr>
          <w:color w:val="000000"/>
          <w:szCs w:val="32"/>
        </w:rPr>
      </w:pPr>
      <w:r>
        <w:rPr>
          <w:rFonts w:hint="eastAsia"/>
          <w:color w:val="000000"/>
          <w:szCs w:val="32"/>
        </w:rPr>
        <w:t>《湖北天门张家湖国家湿地公园总体规划》2015 年；</w:t>
      </w:r>
    </w:p>
    <w:p w14:paraId="3CC5A879">
      <w:pPr>
        <w:spacing w:line="600" w:lineRule="exact"/>
        <w:ind w:firstLine="0" w:firstLineChars="0"/>
        <w:rPr>
          <w:b/>
          <w:bCs/>
          <w:szCs w:val="32"/>
        </w:rPr>
      </w:pPr>
      <w:r>
        <w:rPr>
          <w:rFonts w:hint="eastAsia"/>
          <w:color w:val="000000"/>
          <w:szCs w:val="32"/>
        </w:rPr>
        <w:t>湖北省林业局转发《省财政厅关于下达2021年省级林业生态文明建设资金的通知》2021年。</w:t>
      </w:r>
    </w:p>
    <w:p w14:paraId="310647B1">
      <w:pPr>
        <w:pStyle w:val="5"/>
        <w:numPr>
          <w:ilvl w:val="255"/>
          <w:numId w:val="0"/>
        </w:numPr>
        <w:spacing w:before="0" w:after="0" w:line="560" w:lineRule="exact"/>
        <w:ind w:firstLine="632" w:firstLineChars="200"/>
        <w:rPr>
          <w:bCs/>
        </w:rPr>
      </w:pPr>
      <w:bookmarkStart w:id="97" w:name="_Toc25755"/>
      <w:r>
        <w:rPr>
          <w:rFonts w:hint="eastAsia"/>
          <w:bCs/>
        </w:rPr>
        <w:t>（五）绩效评价工作局限性</w:t>
      </w:r>
      <w:bookmarkEnd w:id="96"/>
      <w:bookmarkEnd w:id="97"/>
    </w:p>
    <w:p w14:paraId="6265B23F">
      <w:pPr>
        <w:ind w:firstLine="632"/>
      </w:pPr>
      <w:r>
        <w:rPr>
          <w:rFonts w:hint="eastAsia"/>
        </w:rPr>
        <w:t>本次绩效评价结论受被评价单位提供资料的真实性和完善性、现场调查研究范围局限性、数据与信息来源局限性、认知局限性以及评价小组成员在评价工作中调查、分析、判断综合能力的影响，评价结论无法考虑影响资金使用的决策、过程、产出、效果的所有因素，在评价结论、绩效目标完成情况总结分析、存在的问题、评价结果运用建议等方面，可能存在一定局限性。</w:t>
      </w:r>
    </w:p>
    <w:p w14:paraId="1769A854">
      <w:pPr>
        <w:pStyle w:val="4"/>
        <w:numPr>
          <w:ilvl w:val="1"/>
          <w:numId w:val="0"/>
        </w:numPr>
        <w:spacing w:before="0" w:after="0" w:line="560" w:lineRule="exact"/>
        <w:ind w:firstLine="632" w:firstLineChars="200"/>
        <w:rPr>
          <w:rFonts w:ascii="楷体" w:hAnsi="楷体"/>
        </w:rPr>
      </w:pPr>
      <w:bookmarkStart w:id="98" w:name="_Toc23908"/>
      <w:bookmarkStart w:id="99" w:name="_Toc304"/>
      <w:bookmarkStart w:id="100" w:name="_Toc13357"/>
      <w:bookmarkStart w:id="101" w:name="_Toc17645"/>
      <w:bookmarkStart w:id="102" w:name="_Toc24326"/>
      <w:bookmarkStart w:id="103" w:name="_Toc10166"/>
      <w:bookmarkStart w:id="104" w:name="_Toc13756"/>
      <w:bookmarkStart w:id="105" w:name="_Toc16659"/>
      <w:bookmarkStart w:id="106" w:name="_Toc14274"/>
      <w:bookmarkStart w:id="107" w:name="_Toc961"/>
      <w:bookmarkStart w:id="108" w:name="_Toc14510"/>
      <w:bookmarkStart w:id="109" w:name="_Toc20021"/>
      <w:r>
        <w:rPr>
          <w:rFonts w:hint="eastAsia" w:ascii="楷体" w:hAnsi="楷体"/>
        </w:rPr>
        <w:t>三、绩效指标完成情况分析</w:t>
      </w:r>
      <w:bookmarkEnd w:id="98"/>
      <w:bookmarkEnd w:id="99"/>
      <w:bookmarkEnd w:id="100"/>
      <w:bookmarkEnd w:id="101"/>
      <w:bookmarkEnd w:id="102"/>
      <w:bookmarkEnd w:id="103"/>
      <w:bookmarkEnd w:id="104"/>
      <w:bookmarkEnd w:id="105"/>
      <w:bookmarkEnd w:id="106"/>
      <w:bookmarkEnd w:id="107"/>
      <w:bookmarkEnd w:id="108"/>
      <w:bookmarkEnd w:id="109"/>
    </w:p>
    <w:p w14:paraId="2FE3FF77">
      <w:pPr>
        <w:pStyle w:val="5"/>
        <w:numPr>
          <w:ilvl w:val="2"/>
          <w:numId w:val="0"/>
        </w:numPr>
        <w:spacing w:before="0" w:after="0" w:line="560" w:lineRule="exact"/>
        <w:ind w:firstLine="632" w:firstLineChars="200"/>
      </w:pPr>
      <w:bookmarkStart w:id="110" w:name="_Toc10898"/>
      <w:bookmarkStart w:id="111" w:name="_Toc3583"/>
      <w:bookmarkStart w:id="112" w:name="_Toc5796"/>
      <w:bookmarkStart w:id="113" w:name="_Toc11727"/>
      <w:bookmarkStart w:id="114" w:name="_Toc10074"/>
      <w:bookmarkStart w:id="115" w:name="_Toc16671"/>
      <w:bookmarkStart w:id="116" w:name="_Toc12950"/>
      <w:bookmarkStart w:id="117" w:name="_Toc8240"/>
      <w:bookmarkStart w:id="118" w:name="_Toc18000"/>
      <w:bookmarkStart w:id="119" w:name="_Toc27129"/>
      <w:bookmarkStart w:id="120" w:name="_Toc24811"/>
      <w:bookmarkStart w:id="121" w:name="_Toc6162"/>
      <w:r>
        <w:rPr>
          <w:rFonts w:hint="eastAsia"/>
        </w:rPr>
        <w:t>（一）</w:t>
      </w:r>
      <w:bookmarkEnd w:id="110"/>
      <w:bookmarkEnd w:id="111"/>
      <w:bookmarkEnd w:id="112"/>
      <w:bookmarkEnd w:id="113"/>
      <w:bookmarkEnd w:id="114"/>
      <w:bookmarkEnd w:id="115"/>
      <w:bookmarkEnd w:id="116"/>
      <w:bookmarkEnd w:id="117"/>
      <w:bookmarkEnd w:id="118"/>
      <w:bookmarkEnd w:id="119"/>
      <w:r>
        <w:rPr>
          <w:rFonts w:hint="eastAsia"/>
        </w:rPr>
        <w:t>决策管理</w:t>
      </w:r>
      <w:bookmarkEnd w:id="120"/>
      <w:bookmarkEnd w:id="121"/>
    </w:p>
    <w:p w14:paraId="4349C185">
      <w:pPr>
        <w:numPr>
          <w:ilvl w:val="3"/>
          <w:numId w:val="0"/>
        </w:numPr>
        <w:ind w:firstLine="632" w:firstLineChars="200"/>
        <w:rPr>
          <w:b/>
        </w:rPr>
      </w:pPr>
      <w:bookmarkStart w:id="122" w:name="_Toc27737"/>
      <w:bookmarkStart w:id="123" w:name="_Toc3"/>
      <w:bookmarkStart w:id="124" w:name="_Toc15603"/>
      <w:bookmarkStart w:id="125" w:name="_Toc13685"/>
      <w:bookmarkStart w:id="126" w:name="_Toc7435"/>
      <w:r>
        <w:rPr>
          <w:rFonts w:hint="eastAsia"/>
          <w:b/>
        </w:rPr>
        <w:t>1.项目立项</w:t>
      </w:r>
      <w:bookmarkEnd w:id="122"/>
      <w:bookmarkEnd w:id="123"/>
      <w:bookmarkEnd w:id="124"/>
      <w:bookmarkEnd w:id="125"/>
      <w:bookmarkEnd w:id="126"/>
    </w:p>
    <w:p w14:paraId="5A35A534">
      <w:pPr>
        <w:numPr>
          <w:ilvl w:val="4"/>
          <w:numId w:val="0"/>
        </w:numPr>
        <w:ind w:firstLine="632" w:firstLineChars="200"/>
        <w:rPr>
          <w:szCs w:val="32"/>
        </w:rPr>
      </w:pPr>
      <w:bookmarkStart w:id="127" w:name="_Toc6728"/>
      <w:r>
        <w:rPr>
          <w:rFonts w:hint="eastAsia"/>
          <w:bCs/>
          <w:szCs w:val="32"/>
        </w:rPr>
        <w:t>（1）立项</w:t>
      </w:r>
      <w:bookmarkEnd w:id="127"/>
      <w:r>
        <w:rPr>
          <w:rFonts w:hint="eastAsia"/>
          <w:bCs/>
          <w:szCs w:val="32"/>
        </w:rPr>
        <w:t>依据充分性</w:t>
      </w:r>
    </w:p>
    <w:p w14:paraId="3D468A64">
      <w:pPr>
        <w:ind w:firstLine="632"/>
      </w:pPr>
      <w:r>
        <w:rPr>
          <w:rFonts w:hint="eastAsia"/>
          <w:color w:val="000000"/>
          <w:szCs w:val="32"/>
        </w:rPr>
        <w:t>项目以《全国湿地保护工程实施规划（2011—2015 年）》和国务院办公厅《关于进一步加强湿地保护管理的通知》（国办发[2004]50 号）为依据，以加强湿地保护管理为导向，以促进张家湖国家湿地公园的可持续发展为目的，以保护、改善和恢复湖北张家湖国家湿地公园的生态环境、维护湿地生态系统的完整性和基本功能为重点，坚持“全面保护、生态优先、突出重点、合理利用、持续发展”的方针。为保护</w:t>
      </w:r>
      <w:r>
        <w:rPr>
          <w:rFonts w:hint="eastAsia"/>
        </w:rPr>
        <w:t>张家湖湿地生物多样性和促进周边区域社会经济可持续发展奠定良好的基础。</w:t>
      </w:r>
    </w:p>
    <w:p w14:paraId="64D94C59">
      <w:pPr>
        <w:ind w:firstLine="632"/>
      </w:pPr>
      <w:r>
        <w:rPr>
          <w:rFonts w:hint="eastAsia"/>
        </w:rPr>
        <w:t>项目依据省发展和改革委员会《关于转发下达重大区域发展战略建设（长江经济带绿色发展方向）2021年中央预算内投资计划的通知》省发改投资【2021】222号、天门市发展和改革委员会《关于湖北天门张家湖国家湿地公园湿地保护与恢复项目可行性研究报告的批复》天发改文【2021】60号等文件设立。项目符合法律法规、国民经济发展规划和相关政策，符合行业发展规划和政策要求。</w:t>
      </w:r>
    </w:p>
    <w:p w14:paraId="031BE24B">
      <w:pPr>
        <w:ind w:firstLine="632"/>
      </w:pPr>
      <w:r>
        <w:rPr>
          <w:rFonts w:hint="eastAsia"/>
        </w:rPr>
        <w:t>依据评分细则，本项满分3分，该项评价得分3分。</w:t>
      </w:r>
    </w:p>
    <w:p w14:paraId="3DCE73D7">
      <w:pPr>
        <w:ind w:firstLine="632"/>
      </w:pPr>
      <w:bookmarkStart w:id="128" w:name="_Toc10500"/>
      <w:r>
        <w:rPr>
          <w:rFonts w:hint="eastAsia"/>
        </w:rPr>
        <w:t>（2）立项程序规范性</w:t>
      </w:r>
      <w:bookmarkEnd w:id="128"/>
    </w:p>
    <w:p w14:paraId="2D604DC3">
      <w:pPr>
        <w:ind w:firstLine="632"/>
      </w:pPr>
      <w:r>
        <w:rPr>
          <w:rFonts w:hint="eastAsia"/>
        </w:rPr>
        <w:t>我们通过查阅项目单位提供的申报资金资料，该项目经费按照财政规定的程序申请设立，所提交的文件、材料符合相关要求，事前已经局办公会进行必要的集体决策。2021年4月29日，天门市林业局《关于湖北天门张家湖国家湿地公园2021年度省级财政湿地保护与恢复项目实施方案的批复，本项目为使用省级财政预算内林业基本建设投资和财政投资的项目，根据国家林业局《林业固定资产投资建设项目管理办法》和湖北省实施《中华人民共和国招标投标法》的办法，本项目应当进行招标。招标范围主要为监控系统、湿地保护与恢复工程。</w:t>
      </w:r>
    </w:p>
    <w:p w14:paraId="307B2321">
      <w:pPr>
        <w:ind w:firstLine="632"/>
      </w:pPr>
      <w:r>
        <w:rPr>
          <w:rFonts w:hint="eastAsia"/>
        </w:rPr>
        <w:t>本项目招标的组织形式采用公开招标，委托市政府采购中心招标。（1）招标方式：监控系统、湿地保护与恢复工程，单项合同估算价在五十万人民币以上须实行招标。</w:t>
      </w:r>
    </w:p>
    <w:p w14:paraId="7028F2BA">
      <w:pPr>
        <w:ind w:firstLine="632"/>
      </w:pPr>
      <w:r>
        <w:rPr>
          <w:rFonts w:hint="eastAsia"/>
        </w:rPr>
        <w:t>（2）招标公告时间：自项目计划下达后，由委托招标单位向社会广告公示。</w:t>
      </w:r>
    </w:p>
    <w:p w14:paraId="14C7E62E">
      <w:pPr>
        <w:ind w:firstLine="632"/>
      </w:pPr>
      <w:r>
        <w:rPr>
          <w:rFonts w:hint="eastAsia"/>
        </w:rPr>
        <w:t>（3）发包方式：按工程建设内容涉及要求，分项发放。</w:t>
      </w:r>
    </w:p>
    <w:p w14:paraId="6D5224D1">
      <w:pPr>
        <w:ind w:firstLine="632"/>
        <w:rPr>
          <w:szCs w:val="32"/>
        </w:rPr>
      </w:pPr>
      <w:r>
        <w:rPr>
          <w:rFonts w:hint="eastAsia"/>
          <w:szCs w:val="32"/>
        </w:rPr>
        <w:t>依据评分细则，本项满分3分，该项评价得分3分。</w:t>
      </w:r>
    </w:p>
    <w:p w14:paraId="412A63BD">
      <w:pPr>
        <w:tabs>
          <w:tab w:val="left" w:pos="483"/>
        </w:tabs>
        <w:ind w:firstLine="948" w:firstLineChars="300"/>
        <w:rPr>
          <w:bCs/>
          <w:szCs w:val="32"/>
        </w:rPr>
      </w:pPr>
      <w:r>
        <w:rPr>
          <w:rFonts w:hint="eastAsia"/>
          <w:b/>
          <w:szCs w:val="32"/>
        </w:rPr>
        <w:t>2.绩效目标</w:t>
      </w:r>
    </w:p>
    <w:p w14:paraId="05F09800">
      <w:pPr>
        <w:numPr>
          <w:ilvl w:val="4"/>
          <w:numId w:val="0"/>
        </w:numPr>
        <w:ind w:firstLine="632" w:firstLineChars="200"/>
        <w:rPr>
          <w:bCs/>
          <w:szCs w:val="32"/>
        </w:rPr>
      </w:pPr>
      <w:bookmarkStart w:id="129" w:name="_Toc4062"/>
      <w:r>
        <w:rPr>
          <w:rFonts w:hint="eastAsia"/>
          <w:bCs/>
          <w:szCs w:val="32"/>
        </w:rPr>
        <w:t>（1）绩效目标合理性</w:t>
      </w:r>
      <w:bookmarkEnd w:id="129"/>
    </w:p>
    <w:p w14:paraId="6C98FD1C">
      <w:pPr>
        <w:ind w:firstLine="632"/>
        <w:rPr>
          <w:szCs w:val="32"/>
        </w:rPr>
      </w:pPr>
      <w:r>
        <w:rPr>
          <w:rFonts w:hint="eastAsia"/>
          <w:szCs w:val="32"/>
        </w:rPr>
        <w:t>我们查阅了天门市2021年度张家湖国家湿地公园湿地保护与恢复项目资金收支预算表，项目预计产出效益和效果符合正常的业绩水平。但部分子项目绩效目标设置不合理。</w:t>
      </w:r>
    </w:p>
    <w:p w14:paraId="10F32CAC">
      <w:pPr>
        <w:ind w:firstLine="632"/>
        <w:rPr>
          <w:bCs/>
          <w:szCs w:val="32"/>
        </w:rPr>
      </w:pPr>
      <w:r>
        <w:rPr>
          <w:rFonts w:hint="eastAsia"/>
          <w:szCs w:val="32"/>
        </w:rPr>
        <w:t>依据评分细则，本项满分3分，该项评价得分2分。</w:t>
      </w:r>
    </w:p>
    <w:p w14:paraId="6CD7E05A">
      <w:pPr>
        <w:numPr>
          <w:ilvl w:val="4"/>
          <w:numId w:val="0"/>
        </w:numPr>
        <w:ind w:firstLine="632" w:firstLineChars="200"/>
        <w:rPr>
          <w:bCs/>
          <w:szCs w:val="32"/>
        </w:rPr>
      </w:pPr>
      <w:bookmarkStart w:id="130" w:name="_Toc836"/>
      <w:r>
        <w:rPr>
          <w:rFonts w:hint="eastAsia"/>
          <w:bCs/>
          <w:szCs w:val="32"/>
        </w:rPr>
        <w:t>（2）绩效目标明确</w:t>
      </w:r>
      <w:bookmarkEnd w:id="130"/>
      <w:r>
        <w:rPr>
          <w:rFonts w:hint="eastAsia"/>
          <w:bCs/>
          <w:szCs w:val="32"/>
        </w:rPr>
        <w:t>性</w:t>
      </w:r>
    </w:p>
    <w:p w14:paraId="0CAB3C55">
      <w:pPr>
        <w:pStyle w:val="23"/>
        <w:widowControl/>
        <w:spacing w:beforeAutospacing="0" w:afterAutospacing="0"/>
        <w:ind w:firstLine="632"/>
        <w:rPr>
          <w:bCs/>
          <w:sz w:val="32"/>
          <w:szCs w:val="32"/>
        </w:rPr>
      </w:pPr>
      <w:bookmarkStart w:id="131" w:name="_Hlk50998629"/>
      <w:r>
        <w:rPr>
          <w:rFonts w:hint="eastAsia"/>
          <w:bCs/>
          <w:sz w:val="32"/>
          <w:szCs w:val="32"/>
        </w:rPr>
        <w:t>绩效目标的明确性是依据绩效目标设定的绩效指标是否清晰、细化、可衡量等。通过查阅相关资料，项目绩效目标细化分解为4个子项目具体指标，与项目目标任务数相适应。个别子项目绩效目标不明确。</w:t>
      </w:r>
    </w:p>
    <w:p w14:paraId="2868F02A">
      <w:pPr>
        <w:ind w:firstLine="632"/>
        <w:rPr>
          <w:szCs w:val="32"/>
        </w:rPr>
      </w:pPr>
      <w:r>
        <w:rPr>
          <w:rFonts w:hint="eastAsia"/>
          <w:szCs w:val="32"/>
        </w:rPr>
        <w:t>依据评分细则，本项满分3分，该项评价得分2分。</w:t>
      </w:r>
    </w:p>
    <w:bookmarkEnd w:id="131"/>
    <w:p w14:paraId="0AFB2B97">
      <w:pPr>
        <w:numPr>
          <w:ilvl w:val="3"/>
          <w:numId w:val="0"/>
        </w:numPr>
        <w:ind w:firstLine="632" w:firstLineChars="200"/>
        <w:rPr>
          <w:b/>
        </w:rPr>
      </w:pPr>
      <w:r>
        <w:rPr>
          <w:rFonts w:hint="eastAsia"/>
          <w:b/>
        </w:rPr>
        <w:t>3.资金投入</w:t>
      </w:r>
    </w:p>
    <w:p w14:paraId="7E6267C1">
      <w:pPr>
        <w:numPr>
          <w:ilvl w:val="4"/>
          <w:numId w:val="0"/>
        </w:numPr>
        <w:ind w:firstLine="632" w:firstLineChars="200"/>
        <w:rPr>
          <w:bCs/>
          <w:szCs w:val="32"/>
        </w:rPr>
      </w:pPr>
      <w:bookmarkStart w:id="132" w:name="_Toc17055"/>
      <w:r>
        <w:rPr>
          <w:rFonts w:hint="eastAsia"/>
          <w:bCs/>
          <w:szCs w:val="32"/>
        </w:rPr>
        <w:t>（1）预算编制科学</w:t>
      </w:r>
      <w:bookmarkEnd w:id="132"/>
      <w:r>
        <w:rPr>
          <w:rFonts w:hint="eastAsia"/>
          <w:bCs/>
          <w:szCs w:val="32"/>
        </w:rPr>
        <w:t>性</w:t>
      </w:r>
    </w:p>
    <w:p w14:paraId="62091C8E">
      <w:pPr>
        <w:spacing w:line="600" w:lineRule="exact"/>
        <w:ind w:firstLine="632"/>
        <w:rPr>
          <w:bCs/>
          <w:szCs w:val="32"/>
        </w:rPr>
      </w:pPr>
      <w:r>
        <w:rPr>
          <w:rFonts w:hint="eastAsia"/>
          <w:color w:val="000000"/>
          <w:szCs w:val="32"/>
        </w:rPr>
        <w:t>张家湖国家湿地公园建设项目在省林业局及湿地中心的指导下，始终以国家有关湿地保护的法律、法规、政策、条例为指针，严格按省有关省级财政湿地保护补助资金项目建设要求，统一认识，组织专业人员深入施工现场，认真按照项目实施的有关文件、规程以及作业设计方案要求，把握各个环施工环节，按时、保质、保量完成湿地恢复项目。</w:t>
      </w:r>
      <w:r>
        <w:rPr>
          <w:rFonts w:hint="eastAsia"/>
          <w:bCs/>
          <w:szCs w:val="32"/>
        </w:rPr>
        <w:t>项目预算编制经过科学论证，预算额度测算依据充分，按照标准编制，预算确定的投资额与工作任务相匹配。</w:t>
      </w:r>
    </w:p>
    <w:p w14:paraId="49D82B3C">
      <w:pPr>
        <w:ind w:firstLine="0" w:firstLineChars="0"/>
      </w:pPr>
      <w:r>
        <w:rPr>
          <w:rFonts w:hint="eastAsia"/>
        </w:rPr>
        <w:t>概算依据：</w:t>
      </w:r>
    </w:p>
    <w:p w14:paraId="4416543D">
      <w:pPr>
        <w:spacing w:line="600" w:lineRule="exact"/>
        <w:ind w:firstLine="632"/>
        <w:rPr>
          <w:color w:val="000000"/>
          <w:szCs w:val="32"/>
        </w:rPr>
      </w:pPr>
      <w:r>
        <w:rPr>
          <w:rFonts w:hint="eastAsia"/>
          <w:color w:val="000000"/>
          <w:szCs w:val="32"/>
        </w:rPr>
        <w:t>财政部《基本建设财务管理规定》（财建［2002]394号）</w:t>
      </w:r>
    </w:p>
    <w:p w14:paraId="13C9EBD4">
      <w:pPr>
        <w:spacing w:line="600" w:lineRule="exact"/>
        <w:ind w:firstLine="316" w:firstLineChars="100"/>
        <w:rPr>
          <w:color w:val="000000"/>
          <w:szCs w:val="32"/>
        </w:rPr>
      </w:pPr>
      <w:r>
        <w:rPr>
          <w:rFonts w:hint="eastAsia"/>
          <w:color w:val="000000"/>
          <w:szCs w:val="32"/>
        </w:rPr>
        <w:t>《湿地恢复工程项目建设标准（试行）》</w:t>
      </w:r>
      <w:bookmarkStart w:id="194" w:name="_GoBack"/>
      <w:bookmarkEnd w:id="194"/>
      <w:r>
        <w:rPr>
          <w:rFonts w:hint="eastAsia"/>
          <w:color w:val="000000"/>
          <w:szCs w:val="32"/>
        </w:rPr>
        <w:t>2007</w:t>
      </w:r>
    </w:p>
    <w:p w14:paraId="2157F8EE">
      <w:pPr>
        <w:spacing w:line="600" w:lineRule="exact"/>
        <w:ind w:firstLine="316" w:firstLineChars="100"/>
        <w:rPr>
          <w:color w:val="000000"/>
          <w:szCs w:val="32"/>
        </w:rPr>
      </w:pPr>
      <w:r>
        <w:rPr>
          <w:rFonts w:hint="eastAsia"/>
          <w:color w:val="000000"/>
          <w:szCs w:val="32"/>
        </w:rPr>
        <w:t>《国家湿地公园建设规范》（LY/T1755—2008）</w:t>
      </w:r>
    </w:p>
    <w:p w14:paraId="327BA41F">
      <w:pPr>
        <w:spacing w:line="600" w:lineRule="exact"/>
        <w:ind w:firstLine="316" w:firstLineChars="100"/>
        <w:rPr>
          <w:color w:val="000000"/>
          <w:szCs w:val="32"/>
        </w:rPr>
      </w:pPr>
      <w:r>
        <w:rPr>
          <w:rFonts w:hint="eastAsia"/>
          <w:color w:val="000000"/>
          <w:szCs w:val="32"/>
        </w:rPr>
        <w:t>《国家湿地公园管理办法》</w:t>
      </w:r>
    </w:p>
    <w:p w14:paraId="15DDBA3A">
      <w:pPr>
        <w:spacing w:line="600" w:lineRule="exact"/>
        <w:ind w:firstLine="316" w:firstLineChars="100"/>
        <w:rPr>
          <w:color w:val="000000"/>
          <w:szCs w:val="32"/>
        </w:rPr>
      </w:pPr>
      <w:r>
        <w:rPr>
          <w:rFonts w:hint="eastAsia"/>
          <w:color w:val="000000"/>
          <w:szCs w:val="32"/>
        </w:rPr>
        <w:t>湖北省林业局转发《省财政厅关于下达2021年省级林业生态文明建设资金的通知》。</w:t>
      </w:r>
    </w:p>
    <w:p w14:paraId="42BCC219">
      <w:pPr>
        <w:ind w:firstLine="632"/>
        <w:rPr>
          <w:color w:val="FF0000"/>
          <w:szCs w:val="32"/>
        </w:rPr>
      </w:pPr>
      <w:r>
        <w:rPr>
          <w:rFonts w:hint="eastAsia"/>
          <w:szCs w:val="32"/>
        </w:rPr>
        <w:t>依据评分细则，本项满分4分，该项评价得分4分。</w:t>
      </w:r>
    </w:p>
    <w:p w14:paraId="59D84622">
      <w:pPr>
        <w:numPr>
          <w:ilvl w:val="0"/>
          <w:numId w:val="5"/>
        </w:numPr>
        <w:ind w:firstLine="632"/>
        <w:rPr>
          <w:bCs/>
        </w:rPr>
      </w:pPr>
      <w:r>
        <w:rPr>
          <w:rFonts w:hint="eastAsia"/>
          <w:bCs/>
        </w:rPr>
        <w:t>资金分配合理性</w:t>
      </w:r>
    </w:p>
    <w:p w14:paraId="657E819F">
      <w:pPr>
        <w:pStyle w:val="2"/>
        <w:ind w:firstLine="632"/>
        <w:rPr>
          <w:rFonts w:ascii="仿宋" w:hAnsi="仿宋" w:eastAsia="仿宋" w:cs="仿宋"/>
          <w:color w:val="FF0000"/>
          <w:szCs w:val="32"/>
        </w:rPr>
      </w:pPr>
      <w:r>
        <w:rPr>
          <w:rFonts w:hint="eastAsia"/>
        </w:rPr>
        <w:t>天</w:t>
      </w:r>
      <w:r>
        <w:rPr>
          <w:rFonts w:hint="eastAsia" w:ascii="仿宋" w:hAnsi="仿宋" w:eastAsia="仿宋" w:cs="仿宋"/>
          <w:szCs w:val="32"/>
        </w:rPr>
        <w:t>门市湿地公园管理局按照工程项目的进度、工程量分配资金。项目按季度垃圾清运、</w:t>
      </w:r>
      <w:r>
        <w:rPr>
          <w:rFonts w:hint="eastAsia" w:ascii="仿宋" w:hAnsi="仿宋" w:eastAsia="仿宋" w:cs="仿宋"/>
          <w:kern w:val="0"/>
          <w:szCs w:val="32"/>
          <w:lang w:bidi="ar"/>
        </w:rPr>
        <w:t>季度巡护、</w:t>
      </w:r>
      <w:r>
        <w:rPr>
          <w:rFonts w:hint="eastAsia" w:ascii="仿宋" w:hAnsi="仿宋" w:eastAsia="仿宋" w:cs="仿宋"/>
          <w:szCs w:val="32"/>
        </w:rPr>
        <w:t>清除外来物种、监控设施维护、</w:t>
      </w:r>
      <w:r>
        <w:rPr>
          <w:rFonts w:hint="eastAsia" w:ascii="仿宋" w:hAnsi="仿宋" w:eastAsia="仿宋" w:cs="仿宋"/>
          <w:kern w:val="0"/>
          <w:szCs w:val="32"/>
          <w:lang w:bidi="ar"/>
        </w:rPr>
        <w:t>湿地植被采购</w:t>
      </w:r>
      <w:r>
        <w:rPr>
          <w:rFonts w:hint="eastAsia" w:ascii="仿宋" w:hAnsi="仿宋" w:eastAsia="仿宋" w:cs="仿宋"/>
          <w:szCs w:val="32"/>
        </w:rPr>
        <w:t>大部分资金。分配依据充分，分配额度合理，与单位实际相适应。</w:t>
      </w:r>
    </w:p>
    <w:p w14:paraId="10155D45">
      <w:pPr>
        <w:ind w:firstLine="632"/>
      </w:pPr>
      <w:r>
        <w:rPr>
          <w:rFonts w:hint="eastAsia"/>
          <w:szCs w:val="32"/>
        </w:rPr>
        <w:t>依据评分细则，本项满分2分，该项评价得分2分。</w:t>
      </w:r>
    </w:p>
    <w:p w14:paraId="276CCB0B">
      <w:pPr>
        <w:pStyle w:val="5"/>
        <w:numPr>
          <w:ilvl w:val="2"/>
          <w:numId w:val="0"/>
        </w:numPr>
        <w:spacing w:before="0" w:after="0" w:line="560" w:lineRule="exact"/>
        <w:ind w:firstLine="632" w:firstLineChars="200"/>
      </w:pPr>
      <w:bookmarkStart w:id="133" w:name="_Toc24669"/>
      <w:bookmarkStart w:id="134" w:name="_Toc31339"/>
      <w:bookmarkStart w:id="135" w:name="_Toc524"/>
      <w:bookmarkStart w:id="136" w:name="_Toc22036"/>
      <w:bookmarkStart w:id="137" w:name="_Toc1203"/>
      <w:bookmarkStart w:id="138" w:name="_Toc13611"/>
      <w:bookmarkStart w:id="139" w:name="_Toc837"/>
      <w:bookmarkStart w:id="140" w:name="_Toc2578"/>
      <w:bookmarkStart w:id="141" w:name="_Toc11462"/>
      <w:bookmarkStart w:id="142" w:name="_Toc7820"/>
      <w:bookmarkStart w:id="143" w:name="_Toc14039"/>
      <w:bookmarkStart w:id="144" w:name="_Toc11433"/>
      <w:r>
        <w:rPr>
          <w:rFonts w:hint="eastAsia"/>
        </w:rPr>
        <w:t>（二）过程</w:t>
      </w:r>
      <w:bookmarkEnd w:id="133"/>
      <w:bookmarkEnd w:id="134"/>
      <w:bookmarkEnd w:id="135"/>
      <w:bookmarkEnd w:id="136"/>
      <w:bookmarkEnd w:id="137"/>
      <w:bookmarkEnd w:id="138"/>
      <w:bookmarkEnd w:id="139"/>
      <w:bookmarkEnd w:id="140"/>
      <w:bookmarkEnd w:id="141"/>
      <w:bookmarkEnd w:id="142"/>
      <w:r>
        <w:rPr>
          <w:rFonts w:hint="eastAsia"/>
        </w:rPr>
        <w:t>管理</w:t>
      </w:r>
      <w:bookmarkEnd w:id="143"/>
      <w:bookmarkEnd w:id="144"/>
    </w:p>
    <w:p w14:paraId="7032CC45">
      <w:pPr>
        <w:numPr>
          <w:ilvl w:val="3"/>
          <w:numId w:val="0"/>
        </w:numPr>
        <w:ind w:firstLine="632" w:firstLineChars="200"/>
        <w:rPr>
          <w:b/>
        </w:rPr>
      </w:pPr>
      <w:r>
        <w:rPr>
          <w:rFonts w:hint="eastAsia"/>
          <w:b/>
        </w:rPr>
        <w:t>1.组织实施</w:t>
      </w:r>
    </w:p>
    <w:p w14:paraId="25158DDE">
      <w:pPr>
        <w:numPr>
          <w:ilvl w:val="4"/>
          <w:numId w:val="0"/>
        </w:numPr>
        <w:ind w:firstLine="632" w:firstLineChars="200"/>
        <w:rPr>
          <w:rFonts w:eastAsia="仿宋_GB2312"/>
          <w:color w:val="000000"/>
          <w:sz w:val="28"/>
          <w:szCs w:val="28"/>
        </w:rPr>
      </w:pPr>
      <w:r>
        <w:rPr>
          <w:rFonts w:hint="eastAsia"/>
          <w:bCs/>
        </w:rPr>
        <w:t>（1）管理制度健全性</w:t>
      </w:r>
    </w:p>
    <w:p w14:paraId="0034F502">
      <w:pPr>
        <w:spacing w:line="600" w:lineRule="exact"/>
        <w:ind w:firstLine="632"/>
        <w:rPr>
          <w:szCs w:val="32"/>
        </w:rPr>
      </w:pPr>
      <w:r>
        <w:rPr>
          <w:rFonts w:hint="eastAsia"/>
          <w:szCs w:val="32"/>
        </w:rPr>
        <w:t>通过现场访谈、现场勘查以及相关材料查阅,项目建设单位建立科学有效的项目建设管理体制和组织管理制度，不断完善组织管理体系。出台了张家湖国家湿地公园管理办法、规章制度等系列规定，明确了相关部门、乡镇和村组保护管理职责、任务和要求，为湿地保护管理工作提供了制度保障。</w:t>
      </w:r>
    </w:p>
    <w:p w14:paraId="644BE086">
      <w:pPr>
        <w:autoSpaceDE w:val="0"/>
        <w:autoSpaceDN w:val="0"/>
        <w:adjustRightInd w:val="0"/>
        <w:ind w:firstLine="632"/>
        <w:rPr>
          <w:color w:val="FF0000"/>
          <w:szCs w:val="32"/>
        </w:rPr>
      </w:pPr>
      <w:r>
        <w:rPr>
          <w:rFonts w:hint="eastAsia"/>
          <w:szCs w:val="32"/>
        </w:rPr>
        <w:t>依据评分细则，本项满分2分，该项评价得分2分。</w:t>
      </w:r>
    </w:p>
    <w:p w14:paraId="0E0A554D">
      <w:pPr>
        <w:numPr>
          <w:ilvl w:val="255"/>
          <w:numId w:val="0"/>
        </w:numPr>
        <w:ind w:firstLine="632" w:firstLineChars="200"/>
        <w:rPr>
          <w:bCs/>
          <w:szCs w:val="32"/>
        </w:rPr>
      </w:pPr>
      <w:r>
        <w:rPr>
          <w:rFonts w:hint="eastAsia"/>
          <w:bCs/>
          <w:szCs w:val="32"/>
        </w:rPr>
        <w:t>（2）制度执行有效性</w:t>
      </w:r>
    </w:p>
    <w:p w14:paraId="18EF144E">
      <w:pPr>
        <w:spacing w:line="600" w:lineRule="exact"/>
        <w:ind w:firstLine="632"/>
        <w:rPr>
          <w:color w:val="000000" w:themeColor="text1"/>
          <w:szCs w:val="32"/>
          <w14:textFill>
            <w14:solidFill>
              <w14:schemeClr w14:val="tx1"/>
            </w14:solidFill>
          </w14:textFill>
        </w:rPr>
      </w:pPr>
      <w:r>
        <w:rPr>
          <w:rFonts w:hint="eastAsia"/>
          <w:bCs/>
          <w:szCs w:val="32"/>
        </w:rPr>
        <w:t>一是组建管理机构。</w:t>
      </w:r>
      <w:r>
        <w:rPr>
          <w:rFonts w:hint="eastAsia"/>
          <w:szCs w:val="32"/>
        </w:rPr>
        <w:t>先</w:t>
      </w:r>
      <w:r>
        <w:rPr>
          <w:rFonts w:hint="eastAsia"/>
          <w:bCs/>
          <w:szCs w:val="32"/>
        </w:rPr>
        <w:t>后成立湖北天门张家湖国家湿地公园建设</w:t>
      </w:r>
      <w:r>
        <w:rPr>
          <w:rFonts w:hint="eastAsia"/>
          <w:szCs w:val="32"/>
        </w:rPr>
        <w:t>指挥部和湖北天门张家湖国家湿地公园管理局，管理局为正科级事业单位，核定全额拨款事业编制6人，内设4个科室，现有干部职工5人。成立天门张家湖生态资源保护开发有限公司，承担湿地公园建设、营运等职能。管理人员从原水产局张店渔场转入3人，聘用湿地巡护、保洁、绿化等人员27人</w:t>
      </w:r>
      <w:r>
        <w:rPr>
          <w:rFonts w:hint="eastAsia"/>
          <w:color w:val="000000" w:themeColor="text1"/>
          <w:szCs w:val="32"/>
          <w14:textFill>
            <w14:solidFill>
              <w14:schemeClr w14:val="tx1"/>
            </w14:solidFill>
          </w14:textFill>
        </w:rPr>
        <w:t>。</w:t>
      </w:r>
    </w:p>
    <w:p w14:paraId="2E24D1D1">
      <w:pPr>
        <w:spacing w:line="600" w:lineRule="exact"/>
        <w:ind w:firstLine="632"/>
        <w:rPr>
          <w:szCs w:val="32"/>
        </w:rPr>
      </w:pPr>
      <w:r>
        <w:rPr>
          <w:rFonts w:hint="eastAsia"/>
          <w:color w:val="000000" w:themeColor="text1"/>
          <w:szCs w:val="32"/>
          <w14:textFill>
            <w14:solidFill>
              <w14:schemeClr w14:val="tx1"/>
            </w14:solidFill>
          </w14:textFill>
        </w:rPr>
        <w:t>二是</w:t>
      </w:r>
      <w:r>
        <w:rPr>
          <w:rFonts w:hint="eastAsia"/>
          <w:color w:val="000000"/>
          <w:szCs w:val="32"/>
        </w:rPr>
        <w:t>在管理和执行能力方面，管理人员能否能够根据岗位目标与任务要求，制定切实可行方案措施，并能有效协调与运用各种资源，保障任务的顺利实施和目标的达成。</w:t>
      </w:r>
      <w:r>
        <w:rPr>
          <w:rFonts w:hint="eastAsia"/>
          <w:szCs w:val="32"/>
        </w:rPr>
        <w:t>在项目实施过程中将湿地保护和恢复工作作为工作的重点，制定施工方案，组织精干的专业队伍施工，建立完善的管理程序，严格按设计施工和检查验收；加强湿地恢复后的养护管理工作，将项目建设成一个高标准的精品工程。</w:t>
      </w:r>
    </w:p>
    <w:p w14:paraId="49FAD3D6">
      <w:pPr>
        <w:pStyle w:val="2"/>
        <w:ind w:firstLine="632"/>
        <w:rPr>
          <w:rFonts w:ascii="仿宋" w:hAnsi="仿宋" w:eastAsia="仿宋" w:cs="仿宋"/>
          <w:sz w:val="30"/>
          <w:szCs w:val="30"/>
        </w:rPr>
      </w:pPr>
      <w:r>
        <w:rPr>
          <w:rFonts w:hint="eastAsia" w:ascii="仿宋" w:hAnsi="仿宋" w:eastAsia="仿宋" w:cs="仿宋"/>
          <w:bCs/>
          <w:szCs w:val="32"/>
        </w:rPr>
        <w:t>三是成立保护工作组。</w:t>
      </w:r>
      <w:r>
        <w:rPr>
          <w:rFonts w:hint="eastAsia" w:ascii="仿宋" w:hAnsi="仿宋" w:eastAsia="仿宋" w:cs="仿宋"/>
          <w:szCs w:val="32"/>
        </w:rPr>
        <w:t>为加强湿地公园生境保护，市委、市政府成立了国家湿地公园保护工作领导小组，由市委书记任政委、市长任组长，下设畜禽养殖场取缔、农村生活垃圾综合整治、农村面源污染整治、“厕所革命”、河湖“清四乱”和河湖长巡查等工作专班，分工协作、统一行动，严格执法、常态管理，有力推进了国家湿地公园保护建设管理工作生态化、严细化、高效化。</w:t>
      </w:r>
    </w:p>
    <w:p w14:paraId="268B1BB5">
      <w:pPr>
        <w:ind w:firstLine="632"/>
      </w:pPr>
      <w:r>
        <w:rPr>
          <w:rFonts w:hint="eastAsia"/>
          <w:szCs w:val="32"/>
        </w:rPr>
        <w:t>依据评分细则，本项满分4分，该项评价得分2分。</w:t>
      </w:r>
    </w:p>
    <w:p w14:paraId="207098C1">
      <w:pPr>
        <w:numPr>
          <w:ilvl w:val="3"/>
          <w:numId w:val="0"/>
        </w:numPr>
        <w:ind w:firstLine="632" w:firstLineChars="200"/>
        <w:rPr>
          <w:b/>
        </w:rPr>
      </w:pPr>
      <w:r>
        <w:rPr>
          <w:rFonts w:hint="eastAsia"/>
          <w:b/>
        </w:rPr>
        <w:t>2.资金管理</w:t>
      </w:r>
    </w:p>
    <w:p w14:paraId="35F4EE4B">
      <w:pPr>
        <w:numPr>
          <w:ilvl w:val="4"/>
          <w:numId w:val="0"/>
        </w:numPr>
        <w:ind w:firstLine="632" w:firstLineChars="200"/>
        <w:rPr>
          <w:bCs/>
        </w:rPr>
      </w:pPr>
      <w:r>
        <w:rPr>
          <w:rFonts w:hint="eastAsia"/>
          <w:bCs/>
        </w:rPr>
        <w:t>（1）资金到位率</w:t>
      </w:r>
    </w:p>
    <w:p w14:paraId="3779D96F">
      <w:pPr>
        <w:ind w:firstLine="632"/>
      </w:pPr>
      <w:r>
        <w:rPr>
          <w:rFonts w:hint="eastAsia"/>
        </w:rPr>
        <w:t>我们查阅了</w:t>
      </w:r>
      <w:r>
        <w:t>2021</w:t>
      </w:r>
      <w:r>
        <w:rPr>
          <w:rFonts w:hint="eastAsia"/>
          <w:lang w:eastAsia="zh-Hans"/>
        </w:rPr>
        <w:t>年</w:t>
      </w:r>
      <w:r>
        <w:rPr>
          <w:rFonts w:hint="eastAsia"/>
        </w:rPr>
        <w:t>天门市</w:t>
      </w:r>
      <w:r>
        <w:rPr>
          <w:rFonts w:hint="eastAsia"/>
          <w:lang w:eastAsia="zh-Hans"/>
        </w:rPr>
        <w:t>国库集中支付系统计划指标使用情况</w:t>
      </w:r>
      <w:r>
        <w:rPr>
          <w:rFonts w:hint="eastAsia"/>
        </w:rPr>
        <w:t>和国库集中支付凭证。实际到位资金100万元，其中：省级资金到位100万元。项目资金到位率100%=（实际到位资金100万元/计划到位资金100万元)*100%</w:t>
      </w:r>
    </w:p>
    <w:p w14:paraId="0A6CF884">
      <w:pPr>
        <w:ind w:firstLine="632"/>
      </w:pPr>
      <w:r>
        <w:rPr>
          <w:rFonts w:hint="eastAsia"/>
        </w:rPr>
        <w:t>依据评分细则，本项满分4分，该项评价得分4分。</w:t>
      </w:r>
    </w:p>
    <w:p w14:paraId="299B4D5C">
      <w:pPr>
        <w:numPr>
          <w:ilvl w:val="4"/>
          <w:numId w:val="0"/>
        </w:numPr>
        <w:ind w:firstLine="632" w:firstLineChars="200"/>
        <w:rPr>
          <w:bCs/>
        </w:rPr>
      </w:pPr>
      <w:r>
        <w:rPr>
          <w:rFonts w:hint="eastAsia"/>
          <w:bCs/>
        </w:rPr>
        <w:t>（2）预算执行率</w:t>
      </w:r>
    </w:p>
    <w:p w14:paraId="7376D8D8">
      <w:pPr>
        <w:ind w:firstLine="632"/>
      </w:pPr>
      <w:r>
        <w:rPr>
          <w:rFonts w:hint="eastAsia"/>
        </w:rPr>
        <w:t>我们查阅湖北天门张家湖国家湿地公园管理局费用报销单据、</w:t>
      </w:r>
      <w:r>
        <w:rPr>
          <w:rFonts w:hint="eastAsia"/>
          <w:lang w:eastAsia="zh-Hans"/>
        </w:rPr>
        <w:t>项目资金请示文件和</w:t>
      </w:r>
      <w:r>
        <w:rPr>
          <w:rFonts w:hint="eastAsia"/>
        </w:rPr>
        <w:t>资金拨付电子凭证。截止2022年7月25日，预算资金100万，到位资金为100</w:t>
      </w:r>
      <w:r>
        <w:rPr>
          <w:rFonts w:hint="eastAsia"/>
          <w:lang w:eastAsia="zh-Hans"/>
        </w:rPr>
        <w:t>万</w:t>
      </w:r>
      <w:r>
        <w:rPr>
          <w:rFonts w:hint="eastAsia"/>
        </w:rPr>
        <w:t>元，实际支出资金74.55</w:t>
      </w:r>
      <w:r>
        <w:rPr>
          <w:rFonts w:hint="eastAsia"/>
          <w:lang w:eastAsia="zh-Hans"/>
        </w:rPr>
        <w:t>万</w:t>
      </w:r>
      <w:r>
        <w:rPr>
          <w:rFonts w:hint="eastAsia"/>
        </w:rPr>
        <w:t>元，预算执行率74.55%=（74.55</w:t>
      </w:r>
      <w:r>
        <w:rPr>
          <w:rFonts w:hint="eastAsia"/>
          <w:lang w:eastAsia="zh-Hans"/>
        </w:rPr>
        <w:t>万</w:t>
      </w:r>
      <w:r>
        <w:rPr>
          <w:rFonts w:hint="eastAsia"/>
        </w:rPr>
        <w:t>元/100</w:t>
      </w:r>
      <w:r>
        <w:rPr>
          <w:rFonts w:hint="eastAsia"/>
          <w:lang w:eastAsia="zh-Hans"/>
        </w:rPr>
        <w:t>万</w:t>
      </w:r>
      <w:r>
        <w:rPr>
          <w:rFonts w:hint="eastAsia"/>
        </w:rPr>
        <w:t>元）*100%。</w:t>
      </w:r>
    </w:p>
    <w:p w14:paraId="34871112">
      <w:pPr>
        <w:ind w:firstLine="632"/>
        <w:rPr>
          <w:szCs w:val="32"/>
        </w:rPr>
      </w:pPr>
      <w:r>
        <w:rPr>
          <w:rFonts w:hint="eastAsia"/>
          <w:szCs w:val="32"/>
        </w:rPr>
        <w:t>依据评分细则，本项满分4分，该项评价得分4分。</w:t>
      </w:r>
    </w:p>
    <w:p w14:paraId="08A464BF">
      <w:pPr>
        <w:numPr>
          <w:ilvl w:val="4"/>
          <w:numId w:val="0"/>
        </w:numPr>
        <w:ind w:firstLine="632" w:firstLineChars="200"/>
        <w:rPr>
          <w:bCs/>
          <w:szCs w:val="32"/>
        </w:rPr>
      </w:pPr>
      <w:r>
        <w:rPr>
          <w:rFonts w:hint="eastAsia"/>
          <w:bCs/>
          <w:szCs w:val="32"/>
        </w:rPr>
        <w:t>（3）资金使用合规性</w:t>
      </w:r>
    </w:p>
    <w:p w14:paraId="15E7B329">
      <w:pPr>
        <w:spacing w:line="600" w:lineRule="exact"/>
        <w:ind w:firstLine="632"/>
        <w:rPr>
          <w:szCs w:val="32"/>
        </w:rPr>
      </w:pPr>
      <w:r>
        <w:rPr>
          <w:rFonts w:hint="eastAsia"/>
          <w:szCs w:val="32"/>
          <w:lang w:eastAsia="zh-Hans"/>
        </w:rPr>
        <w:t>我们查阅了</w:t>
      </w:r>
      <w:r>
        <w:rPr>
          <w:rFonts w:hint="eastAsia"/>
          <w:szCs w:val="32"/>
        </w:rPr>
        <w:t>湿地公园管理局</w:t>
      </w:r>
      <w:r>
        <w:rPr>
          <w:rFonts w:hint="eastAsia"/>
          <w:szCs w:val="32"/>
          <w:lang w:eastAsia="zh-Hans"/>
        </w:rPr>
        <w:t>项目支出的</w:t>
      </w:r>
      <w:r>
        <w:rPr>
          <w:rFonts w:hint="eastAsia"/>
          <w:szCs w:val="32"/>
        </w:rPr>
        <w:t>总账、记账凭证、专项资金科目明细表</w:t>
      </w:r>
      <w:r>
        <w:rPr>
          <w:rFonts w:hint="eastAsia"/>
          <w:szCs w:val="32"/>
          <w:lang w:eastAsia="zh-Hans"/>
        </w:rPr>
        <w:t>及资金拨付资料，项目</w:t>
      </w:r>
      <w:r>
        <w:rPr>
          <w:rFonts w:hint="eastAsia"/>
          <w:szCs w:val="32"/>
        </w:rPr>
        <w:t>资金大部分使用符合专项资金管理办法规定，审批拨付手续齐全、拨付进度规范。项目建设资金管理实行专款专用、专账管理，使各项经费能真正用在实处。同时，加强财务管理，严格审批报账和使用监督，切实保证项目资金科学、安全运行。根据施工设计及工程预算方案，按照国家基本建设项目相关管理规定组织实施。</w:t>
      </w:r>
    </w:p>
    <w:p w14:paraId="7C529418">
      <w:pPr>
        <w:pStyle w:val="23"/>
        <w:widowControl/>
        <w:spacing w:beforeAutospacing="0" w:afterAutospacing="0"/>
        <w:ind w:firstLine="632"/>
        <w:rPr>
          <w:sz w:val="32"/>
          <w:szCs w:val="32"/>
        </w:rPr>
      </w:pPr>
      <w:r>
        <w:rPr>
          <w:rFonts w:hint="eastAsia"/>
          <w:sz w:val="32"/>
          <w:szCs w:val="32"/>
        </w:rPr>
        <w:t>依据评分细则，本项满分7分，该项评价得分6分。</w:t>
      </w:r>
    </w:p>
    <w:p w14:paraId="162642F1">
      <w:pPr>
        <w:pStyle w:val="5"/>
        <w:numPr>
          <w:ilvl w:val="2"/>
          <w:numId w:val="0"/>
        </w:numPr>
        <w:spacing w:before="0" w:after="0" w:line="560" w:lineRule="exact"/>
        <w:ind w:firstLine="632" w:firstLineChars="200"/>
      </w:pPr>
      <w:bookmarkStart w:id="145" w:name="_Toc1378"/>
      <w:bookmarkStart w:id="146" w:name="_Toc26179"/>
      <w:bookmarkStart w:id="147" w:name="_Toc22299"/>
      <w:bookmarkStart w:id="148" w:name="_Toc30895"/>
      <w:bookmarkStart w:id="149" w:name="_Toc5098"/>
      <w:bookmarkStart w:id="150" w:name="_Toc26879"/>
      <w:bookmarkStart w:id="151" w:name="_Toc16636"/>
      <w:bookmarkStart w:id="152" w:name="_Toc31937"/>
      <w:bookmarkStart w:id="153" w:name="_Toc21791"/>
      <w:bookmarkStart w:id="154" w:name="_Toc1277"/>
      <w:r>
        <w:rPr>
          <w:rFonts w:hint="eastAsia"/>
        </w:rPr>
        <w:t>（三）产出情况</w:t>
      </w:r>
      <w:bookmarkEnd w:id="145"/>
      <w:bookmarkEnd w:id="146"/>
      <w:bookmarkEnd w:id="147"/>
      <w:bookmarkEnd w:id="148"/>
      <w:bookmarkEnd w:id="149"/>
      <w:bookmarkEnd w:id="150"/>
      <w:bookmarkEnd w:id="151"/>
      <w:bookmarkEnd w:id="152"/>
      <w:bookmarkEnd w:id="153"/>
      <w:bookmarkEnd w:id="154"/>
    </w:p>
    <w:p w14:paraId="4CBD6F26">
      <w:pPr>
        <w:pStyle w:val="6"/>
        <w:keepNext w:val="0"/>
        <w:numPr>
          <w:ilvl w:val="3"/>
          <w:numId w:val="0"/>
        </w:numPr>
        <w:spacing w:before="0" w:after="0" w:line="560" w:lineRule="exact"/>
        <w:ind w:firstLine="632" w:firstLineChars="200"/>
        <w:rPr>
          <w:rFonts w:ascii="仿宋" w:hAnsi="仿宋" w:eastAsia="仿宋"/>
          <w:bCs/>
          <w:szCs w:val="32"/>
        </w:rPr>
      </w:pPr>
      <w:bookmarkStart w:id="155" w:name="_Toc4257"/>
      <w:bookmarkStart w:id="156" w:name="_Toc8537"/>
      <w:bookmarkStart w:id="157" w:name="_Toc14854"/>
      <w:bookmarkStart w:id="158" w:name="_Toc14878"/>
      <w:bookmarkStart w:id="159" w:name="_Toc21921"/>
      <w:r>
        <w:rPr>
          <w:rFonts w:hint="eastAsia" w:ascii="仿宋" w:hAnsi="仿宋" w:eastAsia="仿宋"/>
          <w:bCs/>
          <w:szCs w:val="32"/>
        </w:rPr>
        <w:t>1.产出数量</w:t>
      </w:r>
      <w:bookmarkEnd w:id="155"/>
      <w:bookmarkEnd w:id="156"/>
      <w:bookmarkEnd w:id="157"/>
      <w:bookmarkEnd w:id="158"/>
      <w:bookmarkEnd w:id="159"/>
    </w:p>
    <w:p w14:paraId="12A5E887">
      <w:pPr>
        <w:spacing w:line="600" w:lineRule="exact"/>
        <w:ind w:firstLine="634"/>
        <w:rPr>
          <w:b/>
          <w:color w:val="000000"/>
          <w:szCs w:val="32"/>
        </w:rPr>
      </w:pPr>
      <w:r>
        <w:rPr>
          <w:rFonts w:hint="eastAsia"/>
          <w:b/>
          <w:color w:val="000000"/>
          <w:szCs w:val="32"/>
        </w:rPr>
        <w:t>（1）科研监测工程</w:t>
      </w:r>
    </w:p>
    <w:p w14:paraId="0B8660EC">
      <w:pPr>
        <w:spacing w:line="600" w:lineRule="exact"/>
        <w:ind w:firstLine="632"/>
        <w:rPr>
          <w:color w:val="000000"/>
          <w:szCs w:val="32"/>
        </w:rPr>
      </w:pPr>
      <w:r>
        <w:rPr>
          <w:rFonts w:hint="eastAsia"/>
          <w:color w:val="000000"/>
          <w:szCs w:val="32"/>
        </w:rPr>
        <w:t>①开展湿地本底资源调查1次。</w:t>
      </w:r>
    </w:p>
    <w:p w14:paraId="7EC8F1AE">
      <w:pPr>
        <w:ind w:firstLine="632"/>
        <w:rPr>
          <w:szCs w:val="32"/>
        </w:rPr>
      </w:pPr>
      <w:r>
        <w:rPr>
          <w:rFonts w:hint="eastAsia"/>
          <w:szCs w:val="32"/>
        </w:rPr>
        <w:t>通过3套野外高清视频监控系统和3座水上水质在线监测系统，实时全方位监控，一键查遍湿地公园的监测、巡护、宣教等数据，实现一个智慧平台管遍整个湿地公园。实际完成率100%=（实际产出数1次/计划产出数1次）*100%</w:t>
      </w:r>
    </w:p>
    <w:p w14:paraId="636B749E">
      <w:pPr>
        <w:ind w:firstLine="632"/>
        <w:rPr>
          <w:color w:val="000000"/>
          <w:szCs w:val="32"/>
        </w:rPr>
      </w:pPr>
      <w:r>
        <w:rPr>
          <w:rFonts w:hint="eastAsia"/>
          <w:szCs w:val="32"/>
        </w:rPr>
        <w:t>依据评分细则，本项满分2.5分，该项评价得分2.5分。</w:t>
      </w:r>
    </w:p>
    <w:p w14:paraId="50643737">
      <w:pPr>
        <w:spacing w:line="600" w:lineRule="exact"/>
        <w:ind w:firstLine="632"/>
        <w:rPr>
          <w:color w:val="000000"/>
          <w:szCs w:val="32"/>
        </w:rPr>
      </w:pPr>
      <w:r>
        <w:rPr>
          <w:rFonts w:hint="eastAsia"/>
          <w:color w:val="000000"/>
          <w:szCs w:val="32"/>
        </w:rPr>
        <w:t>②监测监控设备维护。</w:t>
      </w:r>
    </w:p>
    <w:p w14:paraId="72F5F2CF">
      <w:pPr>
        <w:spacing w:line="600" w:lineRule="exact"/>
        <w:ind w:firstLine="632"/>
        <w:rPr>
          <w:color w:val="000000"/>
          <w:szCs w:val="32"/>
        </w:rPr>
      </w:pPr>
      <w:r>
        <w:rPr>
          <w:rFonts w:hint="eastAsia"/>
          <w:color w:val="000000"/>
          <w:szCs w:val="32"/>
        </w:rPr>
        <w:t>湖北天门张家湖国家湿地公园管理局对湖北张家湖国家湿地公园监控设施维护项目采用询价方式择优选取供应商，评审小组于2022年02月21日进行评审，天门市精睿电子有限公司中标，合同价9.93万元。</w:t>
      </w:r>
    </w:p>
    <w:p w14:paraId="147A2F02">
      <w:pPr>
        <w:spacing w:line="600" w:lineRule="exact"/>
        <w:ind w:firstLine="1380" w:firstLineChars="500"/>
        <w:rPr>
          <w:rFonts w:eastAsia="仿宋_GB2312"/>
          <w:color w:val="000000"/>
          <w:sz w:val="28"/>
          <w:szCs w:val="28"/>
        </w:rPr>
      </w:pPr>
      <w:r>
        <w:rPr>
          <w:rFonts w:hint="eastAsia" w:eastAsia="仿宋_GB2312"/>
          <w:color w:val="000000"/>
          <w:sz w:val="28"/>
          <w:szCs w:val="28"/>
        </w:rPr>
        <w:t>监测监控设备维护名称、型号、数量及技术参数</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755"/>
        <w:gridCol w:w="1185"/>
        <w:gridCol w:w="1395"/>
        <w:gridCol w:w="1140"/>
        <w:gridCol w:w="994"/>
        <w:gridCol w:w="1219"/>
      </w:tblGrid>
      <w:tr w14:paraId="3CED9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279552C2">
            <w:pPr>
              <w:spacing w:line="240" w:lineRule="auto"/>
              <w:ind w:firstLine="0" w:firstLineChars="0"/>
              <w:rPr>
                <w:b/>
                <w:bCs/>
                <w:color w:val="000000"/>
                <w:sz w:val="21"/>
              </w:rPr>
            </w:pPr>
            <w:r>
              <w:rPr>
                <w:rFonts w:hint="eastAsia"/>
                <w:b/>
                <w:bCs/>
                <w:color w:val="000000"/>
                <w:sz w:val="21"/>
              </w:rPr>
              <w:t>序号</w:t>
            </w:r>
          </w:p>
        </w:tc>
        <w:tc>
          <w:tcPr>
            <w:tcW w:w="1755" w:type="dxa"/>
          </w:tcPr>
          <w:p w14:paraId="5CE2CB3F">
            <w:pPr>
              <w:spacing w:line="240" w:lineRule="auto"/>
              <w:ind w:firstLine="206" w:firstLineChars="100"/>
              <w:rPr>
                <w:b/>
                <w:bCs/>
                <w:color w:val="000000"/>
                <w:sz w:val="21"/>
              </w:rPr>
            </w:pPr>
            <w:r>
              <w:rPr>
                <w:rFonts w:hint="eastAsia"/>
                <w:b/>
                <w:bCs/>
                <w:color w:val="000000"/>
                <w:sz w:val="21"/>
              </w:rPr>
              <w:t>产品名称</w:t>
            </w:r>
          </w:p>
        </w:tc>
        <w:tc>
          <w:tcPr>
            <w:tcW w:w="1185" w:type="dxa"/>
          </w:tcPr>
          <w:p w14:paraId="10C3EC91">
            <w:pPr>
              <w:spacing w:line="240" w:lineRule="auto"/>
              <w:ind w:firstLine="206" w:firstLineChars="100"/>
              <w:rPr>
                <w:b/>
                <w:bCs/>
                <w:color w:val="000000"/>
                <w:sz w:val="21"/>
              </w:rPr>
            </w:pPr>
            <w:r>
              <w:rPr>
                <w:rFonts w:hint="eastAsia"/>
                <w:b/>
                <w:bCs/>
                <w:color w:val="000000"/>
                <w:sz w:val="21"/>
              </w:rPr>
              <w:t>品 牌</w:t>
            </w:r>
          </w:p>
        </w:tc>
        <w:tc>
          <w:tcPr>
            <w:tcW w:w="1395" w:type="dxa"/>
          </w:tcPr>
          <w:p w14:paraId="69CD14C8">
            <w:pPr>
              <w:spacing w:line="240" w:lineRule="auto"/>
              <w:ind w:firstLine="413"/>
              <w:rPr>
                <w:b/>
                <w:bCs/>
                <w:color w:val="000000"/>
                <w:sz w:val="21"/>
              </w:rPr>
            </w:pPr>
            <w:r>
              <w:rPr>
                <w:rFonts w:hint="eastAsia"/>
                <w:b/>
                <w:bCs/>
                <w:color w:val="000000"/>
                <w:sz w:val="21"/>
              </w:rPr>
              <w:t>型 号</w:t>
            </w:r>
          </w:p>
        </w:tc>
        <w:tc>
          <w:tcPr>
            <w:tcW w:w="1140" w:type="dxa"/>
          </w:tcPr>
          <w:p w14:paraId="5CD917D1">
            <w:pPr>
              <w:spacing w:line="240" w:lineRule="auto"/>
              <w:ind w:firstLine="413"/>
              <w:rPr>
                <w:b/>
                <w:bCs/>
                <w:color w:val="000000"/>
                <w:sz w:val="21"/>
              </w:rPr>
            </w:pPr>
            <w:r>
              <w:rPr>
                <w:rFonts w:hint="eastAsia"/>
                <w:b/>
                <w:bCs/>
                <w:color w:val="000000"/>
                <w:sz w:val="21"/>
              </w:rPr>
              <w:t>单位</w:t>
            </w:r>
          </w:p>
        </w:tc>
        <w:tc>
          <w:tcPr>
            <w:tcW w:w="994" w:type="dxa"/>
          </w:tcPr>
          <w:p w14:paraId="0E85A6C1">
            <w:pPr>
              <w:spacing w:line="240" w:lineRule="auto"/>
              <w:ind w:firstLine="206" w:firstLineChars="100"/>
              <w:rPr>
                <w:b/>
                <w:bCs/>
                <w:color w:val="000000"/>
                <w:sz w:val="21"/>
              </w:rPr>
            </w:pPr>
            <w:r>
              <w:rPr>
                <w:rFonts w:hint="eastAsia"/>
                <w:b/>
                <w:bCs/>
                <w:color w:val="000000"/>
                <w:sz w:val="21"/>
              </w:rPr>
              <w:t>数量</w:t>
            </w:r>
          </w:p>
        </w:tc>
        <w:tc>
          <w:tcPr>
            <w:tcW w:w="1219" w:type="dxa"/>
          </w:tcPr>
          <w:p w14:paraId="513CE2DA">
            <w:pPr>
              <w:spacing w:line="240" w:lineRule="auto"/>
              <w:ind w:firstLine="206" w:firstLineChars="100"/>
              <w:rPr>
                <w:b/>
                <w:bCs/>
                <w:color w:val="000000"/>
                <w:sz w:val="21"/>
              </w:rPr>
            </w:pPr>
            <w:r>
              <w:rPr>
                <w:rFonts w:hint="eastAsia"/>
                <w:b/>
                <w:bCs/>
                <w:color w:val="000000"/>
                <w:sz w:val="21"/>
              </w:rPr>
              <w:t>备 注</w:t>
            </w:r>
          </w:p>
        </w:tc>
      </w:tr>
      <w:tr w14:paraId="2FB48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12AD1806">
            <w:pPr>
              <w:spacing w:line="240" w:lineRule="auto"/>
              <w:ind w:firstLine="0" w:firstLineChars="0"/>
              <w:rPr>
                <w:color w:val="000000"/>
                <w:sz w:val="21"/>
              </w:rPr>
            </w:pPr>
            <w:r>
              <w:rPr>
                <w:rFonts w:hint="eastAsia"/>
                <w:color w:val="000000"/>
                <w:sz w:val="21"/>
              </w:rPr>
              <w:t>1</w:t>
            </w:r>
          </w:p>
        </w:tc>
        <w:tc>
          <w:tcPr>
            <w:tcW w:w="1755" w:type="dxa"/>
          </w:tcPr>
          <w:p w14:paraId="39C557CA">
            <w:pPr>
              <w:spacing w:line="240" w:lineRule="auto"/>
              <w:ind w:firstLine="0" w:firstLineChars="0"/>
              <w:rPr>
                <w:color w:val="000000"/>
                <w:sz w:val="21"/>
              </w:rPr>
            </w:pPr>
            <w:r>
              <w:rPr>
                <w:rFonts w:hint="eastAsia"/>
                <w:color w:val="000000"/>
                <w:sz w:val="21"/>
              </w:rPr>
              <w:t>监控摄像机电源</w:t>
            </w:r>
          </w:p>
        </w:tc>
        <w:tc>
          <w:tcPr>
            <w:tcW w:w="1185" w:type="dxa"/>
          </w:tcPr>
          <w:p w14:paraId="3D663BB8">
            <w:pPr>
              <w:spacing w:line="240" w:lineRule="auto"/>
              <w:ind w:firstLine="206" w:firstLineChars="100"/>
              <w:rPr>
                <w:color w:val="000000"/>
                <w:sz w:val="21"/>
              </w:rPr>
            </w:pPr>
            <w:r>
              <w:rPr>
                <w:rFonts w:hint="eastAsia"/>
                <w:color w:val="000000"/>
                <w:sz w:val="21"/>
              </w:rPr>
              <w:t>大华</w:t>
            </w:r>
          </w:p>
        </w:tc>
        <w:tc>
          <w:tcPr>
            <w:tcW w:w="1395" w:type="dxa"/>
          </w:tcPr>
          <w:p w14:paraId="2282A3B9">
            <w:pPr>
              <w:spacing w:line="240" w:lineRule="auto"/>
              <w:ind w:firstLine="412"/>
              <w:rPr>
                <w:color w:val="000000"/>
                <w:sz w:val="21"/>
              </w:rPr>
            </w:pPr>
            <w:r>
              <w:rPr>
                <w:rFonts w:hint="eastAsia"/>
                <w:color w:val="000000"/>
                <w:sz w:val="21"/>
              </w:rPr>
              <w:t>DS-24V</w:t>
            </w:r>
          </w:p>
        </w:tc>
        <w:tc>
          <w:tcPr>
            <w:tcW w:w="1140" w:type="dxa"/>
          </w:tcPr>
          <w:p w14:paraId="277C8AC7">
            <w:pPr>
              <w:spacing w:line="240" w:lineRule="auto"/>
              <w:ind w:firstLine="412"/>
              <w:rPr>
                <w:color w:val="000000"/>
                <w:sz w:val="21"/>
              </w:rPr>
            </w:pPr>
            <w:r>
              <w:rPr>
                <w:rFonts w:hint="eastAsia"/>
                <w:color w:val="000000"/>
                <w:sz w:val="21"/>
              </w:rPr>
              <w:t>台</w:t>
            </w:r>
          </w:p>
        </w:tc>
        <w:tc>
          <w:tcPr>
            <w:tcW w:w="994" w:type="dxa"/>
          </w:tcPr>
          <w:p w14:paraId="4F751807">
            <w:pPr>
              <w:spacing w:line="240" w:lineRule="auto"/>
              <w:ind w:firstLine="412"/>
              <w:rPr>
                <w:color w:val="000000"/>
                <w:sz w:val="21"/>
              </w:rPr>
            </w:pPr>
            <w:r>
              <w:rPr>
                <w:rFonts w:hint="eastAsia"/>
                <w:color w:val="000000"/>
                <w:sz w:val="21"/>
              </w:rPr>
              <w:t>4</w:t>
            </w:r>
          </w:p>
        </w:tc>
        <w:tc>
          <w:tcPr>
            <w:tcW w:w="1219" w:type="dxa"/>
          </w:tcPr>
          <w:p w14:paraId="68F9DF4F">
            <w:pPr>
              <w:spacing w:line="240" w:lineRule="auto"/>
              <w:ind w:firstLine="412"/>
              <w:rPr>
                <w:color w:val="000000"/>
                <w:sz w:val="21"/>
              </w:rPr>
            </w:pPr>
          </w:p>
        </w:tc>
      </w:tr>
      <w:tr w14:paraId="74818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0CA9D9F8">
            <w:pPr>
              <w:spacing w:line="240" w:lineRule="auto"/>
              <w:ind w:firstLine="0" w:firstLineChars="0"/>
              <w:rPr>
                <w:color w:val="000000"/>
                <w:sz w:val="21"/>
              </w:rPr>
            </w:pPr>
            <w:r>
              <w:rPr>
                <w:rFonts w:hint="eastAsia"/>
                <w:color w:val="000000"/>
                <w:sz w:val="21"/>
              </w:rPr>
              <w:t>2</w:t>
            </w:r>
          </w:p>
        </w:tc>
        <w:tc>
          <w:tcPr>
            <w:tcW w:w="1755" w:type="dxa"/>
          </w:tcPr>
          <w:p w14:paraId="26286A6E">
            <w:pPr>
              <w:spacing w:line="240" w:lineRule="auto"/>
              <w:ind w:firstLine="0" w:firstLineChars="0"/>
              <w:rPr>
                <w:color w:val="000000"/>
                <w:sz w:val="21"/>
              </w:rPr>
            </w:pPr>
            <w:r>
              <w:rPr>
                <w:rFonts w:hint="eastAsia"/>
                <w:color w:val="000000"/>
                <w:sz w:val="21"/>
              </w:rPr>
              <w:t>监控录像机硬盘</w:t>
            </w:r>
          </w:p>
        </w:tc>
        <w:tc>
          <w:tcPr>
            <w:tcW w:w="1185" w:type="dxa"/>
          </w:tcPr>
          <w:p w14:paraId="2032134E">
            <w:pPr>
              <w:spacing w:line="240" w:lineRule="auto"/>
              <w:ind w:firstLine="206" w:firstLineChars="100"/>
              <w:rPr>
                <w:color w:val="000000"/>
                <w:sz w:val="21"/>
              </w:rPr>
            </w:pPr>
            <w:r>
              <w:rPr>
                <w:rFonts w:hint="eastAsia"/>
                <w:color w:val="000000"/>
                <w:sz w:val="21"/>
              </w:rPr>
              <w:t>大华</w:t>
            </w:r>
          </w:p>
        </w:tc>
        <w:tc>
          <w:tcPr>
            <w:tcW w:w="1395" w:type="dxa"/>
          </w:tcPr>
          <w:p w14:paraId="5DB48B23">
            <w:pPr>
              <w:spacing w:line="240" w:lineRule="auto"/>
              <w:ind w:firstLine="412"/>
              <w:rPr>
                <w:color w:val="000000"/>
                <w:sz w:val="21"/>
              </w:rPr>
            </w:pPr>
            <w:r>
              <w:rPr>
                <w:rFonts w:hint="eastAsia"/>
                <w:color w:val="000000"/>
                <w:sz w:val="21"/>
              </w:rPr>
              <w:t>6T</w:t>
            </w:r>
          </w:p>
        </w:tc>
        <w:tc>
          <w:tcPr>
            <w:tcW w:w="1140" w:type="dxa"/>
          </w:tcPr>
          <w:p w14:paraId="38A7F28E">
            <w:pPr>
              <w:spacing w:line="240" w:lineRule="auto"/>
              <w:ind w:firstLine="412"/>
              <w:rPr>
                <w:color w:val="000000"/>
                <w:sz w:val="21"/>
              </w:rPr>
            </w:pPr>
            <w:r>
              <w:rPr>
                <w:rFonts w:hint="eastAsia"/>
                <w:color w:val="000000"/>
                <w:sz w:val="21"/>
              </w:rPr>
              <w:t>块</w:t>
            </w:r>
          </w:p>
        </w:tc>
        <w:tc>
          <w:tcPr>
            <w:tcW w:w="994" w:type="dxa"/>
          </w:tcPr>
          <w:p w14:paraId="126D5F48">
            <w:pPr>
              <w:spacing w:line="240" w:lineRule="auto"/>
              <w:ind w:firstLine="412"/>
              <w:rPr>
                <w:color w:val="000000"/>
                <w:sz w:val="21"/>
              </w:rPr>
            </w:pPr>
            <w:r>
              <w:rPr>
                <w:rFonts w:hint="eastAsia"/>
                <w:color w:val="000000"/>
                <w:sz w:val="21"/>
              </w:rPr>
              <w:t>2</w:t>
            </w:r>
          </w:p>
        </w:tc>
        <w:tc>
          <w:tcPr>
            <w:tcW w:w="1219" w:type="dxa"/>
          </w:tcPr>
          <w:p w14:paraId="6A40252E">
            <w:pPr>
              <w:spacing w:line="240" w:lineRule="auto"/>
              <w:ind w:firstLine="412"/>
              <w:rPr>
                <w:color w:val="000000"/>
                <w:sz w:val="21"/>
              </w:rPr>
            </w:pPr>
          </w:p>
        </w:tc>
      </w:tr>
      <w:tr w14:paraId="7335F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661D50D8">
            <w:pPr>
              <w:spacing w:line="240" w:lineRule="auto"/>
              <w:ind w:firstLine="0" w:firstLineChars="0"/>
              <w:rPr>
                <w:color w:val="000000"/>
                <w:sz w:val="21"/>
              </w:rPr>
            </w:pPr>
            <w:r>
              <w:rPr>
                <w:rFonts w:hint="eastAsia"/>
                <w:color w:val="000000"/>
                <w:sz w:val="21"/>
              </w:rPr>
              <w:t>3</w:t>
            </w:r>
          </w:p>
        </w:tc>
        <w:tc>
          <w:tcPr>
            <w:tcW w:w="1755" w:type="dxa"/>
          </w:tcPr>
          <w:p w14:paraId="567F1971">
            <w:pPr>
              <w:spacing w:line="240" w:lineRule="auto"/>
              <w:ind w:firstLine="0" w:firstLineChars="0"/>
              <w:rPr>
                <w:color w:val="000000"/>
                <w:sz w:val="21"/>
              </w:rPr>
            </w:pPr>
            <w:r>
              <w:rPr>
                <w:rFonts w:hint="eastAsia"/>
                <w:color w:val="000000"/>
                <w:sz w:val="21"/>
              </w:rPr>
              <w:t>防雷器</w:t>
            </w:r>
          </w:p>
        </w:tc>
        <w:tc>
          <w:tcPr>
            <w:tcW w:w="1185" w:type="dxa"/>
          </w:tcPr>
          <w:p w14:paraId="13DA2EEF">
            <w:pPr>
              <w:spacing w:line="240" w:lineRule="auto"/>
              <w:ind w:firstLine="206" w:firstLineChars="100"/>
              <w:rPr>
                <w:color w:val="000000"/>
                <w:sz w:val="21"/>
              </w:rPr>
            </w:pPr>
            <w:r>
              <w:rPr>
                <w:rFonts w:hint="eastAsia"/>
                <w:color w:val="000000"/>
                <w:sz w:val="21"/>
              </w:rPr>
              <w:t>大华</w:t>
            </w:r>
          </w:p>
        </w:tc>
        <w:tc>
          <w:tcPr>
            <w:tcW w:w="1395" w:type="dxa"/>
          </w:tcPr>
          <w:p w14:paraId="2BE6F8E6">
            <w:pPr>
              <w:spacing w:line="240" w:lineRule="auto"/>
              <w:ind w:firstLine="412"/>
              <w:rPr>
                <w:color w:val="000000"/>
                <w:sz w:val="21"/>
              </w:rPr>
            </w:pPr>
            <w:r>
              <w:rPr>
                <w:rFonts w:hint="eastAsia"/>
                <w:color w:val="000000"/>
                <w:sz w:val="21"/>
              </w:rPr>
              <w:t>200KV</w:t>
            </w:r>
          </w:p>
        </w:tc>
        <w:tc>
          <w:tcPr>
            <w:tcW w:w="1140" w:type="dxa"/>
          </w:tcPr>
          <w:p w14:paraId="1AA35C80">
            <w:pPr>
              <w:spacing w:line="240" w:lineRule="auto"/>
              <w:ind w:firstLine="412"/>
              <w:rPr>
                <w:color w:val="000000"/>
                <w:sz w:val="21"/>
              </w:rPr>
            </w:pPr>
            <w:r>
              <w:rPr>
                <w:rFonts w:hint="eastAsia"/>
                <w:color w:val="000000"/>
                <w:sz w:val="21"/>
              </w:rPr>
              <w:t>个</w:t>
            </w:r>
          </w:p>
        </w:tc>
        <w:tc>
          <w:tcPr>
            <w:tcW w:w="994" w:type="dxa"/>
          </w:tcPr>
          <w:p w14:paraId="399D12E4">
            <w:pPr>
              <w:spacing w:line="240" w:lineRule="auto"/>
              <w:ind w:firstLine="412"/>
              <w:rPr>
                <w:color w:val="000000"/>
                <w:sz w:val="21"/>
              </w:rPr>
            </w:pPr>
            <w:r>
              <w:rPr>
                <w:rFonts w:hint="eastAsia"/>
                <w:color w:val="000000"/>
                <w:sz w:val="21"/>
              </w:rPr>
              <w:t>3</w:t>
            </w:r>
          </w:p>
        </w:tc>
        <w:tc>
          <w:tcPr>
            <w:tcW w:w="1219" w:type="dxa"/>
          </w:tcPr>
          <w:p w14:paraId="30E39292">
            <w:pPr>
              <w:spacing w:line="240" w:lineRule="auto"/>
              <w:ind w:firstLine="412"/>
              <w:rPr>
                <w:color w:val="000000"/>
                <w:sz w:val="21"/>
              </w:rPr>
            </w:pPr>
          </w:p>
        </w:tc>
      </w:tr>
      <w:tr w14:paraId="279CB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6FA856FA">
            <w:pPr>
              <w:tabs>
                <w:tab w:val="center" w:pos="191"/>
              </w:tabs>
              <w:spacing w:line="240" w:lineRule="auto"/>
              <w:ind w:firstLine="0" w:firstLineChars="0"/>
              <w:rPr>
                <w:color w:val="000000"/>
                <w:sz w:val="21"/>
              </w:rPr>
            </w:pPr>
            <w:r>
              <w:rPr>
                <w:rFonts w:hint="eastAsia"/>
                <w:color w:val="000000"/>
                <w:sz w:val="21"/>
              </w:rPr>
              <w:t>4</w:t>
            </w:r>
          </w:p>
        </w:tc>
        <w:tc>
          <w:tcPr>
            <w:tcW w:w="1755" w:type="dxa"/>
          </w:tcPr>
          <w:p w14:paraId="74995012">
            <w:pPr>
              <w:spacing w:line="240" w:lineRule="auto"/>
              <w:ind w:firstLine="0" w:firstLineChars="0"/>
              <w:rPr>
                <w:color w:val="000000"/>
                <w:sz w:val="21"/>
              </w:rPr>
            </w:pPr>
            <w:r>
              <w:rPr>
                <w:rFonts w:hint="eastAsia"/>
                <w:color w:val="000000"/>
                <w:sz w:val="21"/>
              </w:rPr>
              <w:t>光纤收发器</w:t>
            </w:r>
          </w:p>
        </w:tc>
        <w:tc>
          <w:tcPr>
            <w:tcW w:w="1185" w:type="dxa"/>
          </w:tcPr>
          <w:p w14:paraId="6B318212">
            <w:pPr>
              <w:spacing w:line="240" w:lineRule="auto"/>
              <w:ind w:firstLine="412"/>
              <w:rPr>
                <w:color w:val="000000"/>
                <w:sz w:val="21"/>
              </w:rPr>
            </w:pPr>
            <w:r>
              <w:rPr>
                <w:rFonts w:hint="eastAsia"/>
                <w:color w:val="000000"/>
                <w:sz w:val="21"/>
              </w:rPr>
              <w:t>烽火</w:t>
            </w:r>
          </w:p>
        </w:tc>
        <w:tc>
          <w:tcPr>
            <w:tcW w:w="1395" w:type="dxa"/>
          </w:tcPr>
          <w:p w14:paraId="5E6D61A8">
            <w:pPr>
              <w:spacing w:line="240" w:lineRule="auto"/>
              <w:ind w:firstLine="412"/>
              <w:rPr>
                <w:color w:val="000000"/>
                <w:sz w:val="21"/>
              </w:rPr>
            </w:pPr>
            <w:r>
              <w:rPr>
                <w:rFonts w:hint="eastAsia"/>
                <w:color w:val="000000"/>
                <w:sz w:val="21"/>
              </w:rPr>
              <w:t>定制</w:t>
            </w:r>
          </w:p>
        </w:tc>
        <w:tc>
          <w:tcPr>
            <w:tcW w:w="1140" w:type="dxa"/>
          </w:tcPr>
          <w:p w14:paraId="6F1A9A92">
            <w:pPr>
              <w:spacing w:line="240" w:lineRule="auto"/>
              <w:ind w:firstLine="412"/>
              <w:rPr>
                <w:color w:val="000000"/>
                <w:sz w:val="21"/>
              </w:rPr>
            </w:pPr>
            <w:r>
              <w:rPr>
                <w:rFonts w:hint="eastAsia"/>
                <w:color w:val="000000"/>
                <w:sz w:val="21"/>
              </w:rPr>
              <w:t>对</w:t>
            </w:r>
          </w:p>
        </w:tc>
        <w:tc>
          <w:tcPr>
            <w:tcW w:w="994" w:type="dxa"/>
          </w:tcPr>
          <w:p w14:paraId="31609F6B">
            <w:pPr>
              <w:spacing w:line="240" w:lineRule="auto"/>
              <w:ind w:firstLine="412"/>
              <w:rPr>
                <w:color w:val="000000"/>
                <w:sz w:val="21"/>
              </w:rPr>
            </w:pPr>
            <w:r>
              <w:rPr>
                <w:rFonts w:hint="eastAsia"/>
                <w:color w:val="000000"/>
                <w:sz w:val="21"/>
              </w:rPr>
              <w:t>3</w:t>
            </w:r>
          </w:p>
        </w:tc>
        <w:tc>
          <w:tcPr>
            <w:tcW w:w="1219" w:type="dxa"/>
          </w:tcPr>
          <w:p w14:paraId="16FB8A1A">
            <w:pPr>
              <w:spacing w:line="240" w:lineRule="auto"/>
              <w:ind w:firstLine="412"/>
              <w:rPr>
                <w:color w:val="000000"/>
                <w:sz w:val="21"/>
              </w:rPr>
            </w:pPr>
          </w:p>
        </w:tc>
      </w:tr>
      <w:tr w14:paraId="2A183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6F8950F8">
            <w:pPr>
              <w:spacing w:line="240" w:lineRule="auto"/>
              <w:ind w:firstLine="0" w:firstLineChars="0"/>
              <w:rPr>
                <w:color w:val="000000"/>
                <w:sz w:val="21"/>
              </w:rPr>
            </w:pPr>
            <w:r>
              <w:rPr>
                <w:rFonts w:hint="eastAsia"/>
                <w:color w:val="000000"/>
                <w:sz w:val="21"/>
              </w:rPr>
              <w:t>5</w:t>
            </w:r>
          </w:p>
        </w:tc>
        <w:tc>
          <w:tcPr>
            <w:tcW w:w="1755" w:type="dxa"/>
          </w:tcPr>
          <w:p w14:paraId="75A5E4CE">
            <w:pPr>
              <w:spacing w:line="240" w:lineRule="auto"/>
              <w:ind w:firstLine="0" w:firstLineChars="0"/>
              <w:rPr>
                <w:color w:val="000000"/>
                <w:sz w:val="21"/>
              </w:rPr>
            </w:pPr>
            <w:r>
              <w:rPr>
                <w:rFonts w:hint="eastAsia"/>
                <w:color w:val="000000"/>
                <w:sz w:val="21"/>
              </w:rPr>
              <w:t>光缆</w:t>
            </w:r>
          </w:p>
        </w:tc>
        <w:tc>
          <w:tcPr>
            <w:tcW w:w="1185" w:type="dxa"/>
          </w:tcPr>
          <w:p w14:paraId="767CC408">
            <w:pPr>
              <w:spacing w:line="240" w:lineRule="auto"/>
              <w:ind w:firstLine="412"/>
              <w:rPr>
                <w:color w:val="000000"/>
                <w:sz w:val="21"/>
              </w:rPr>
            </w:pPr>
            <w:r>
              <w:rPr>
                <w:rFonts w:hint="eastAsia"/>
                <w:color w:val="000000"/>
                <w:sz w:val="21"/>
              </w:rPr>
              <w:t>烽火</w:t>
            </w:r>
          </w:p>
        </w:tc>
        <w:tc>
          <w:tcPr>
            <w:tcW w:w="1395" w:type="dxa"/>
          </w:tcPr>
          <w:p w14:paraId="2B66C546">
            <w:pPr>
              <w:spacing w:line="240" w:lineRule="auto"/>
              <w:ind w:firstLine="412"/>
              <w:rPr>
                <w:color w:val="000000"/>
                <w:sz w:val="21"/>
              </w:rPr>
            </w:pPr>
            <w:r>
              <w:rPr>
                <w:rFonts w:hint="eastAsia"/>
                <w:color w:val="000000"/>
                <w:sz w:val="21"/>
              </w:rPr>
              <w:t>12芯</w:t>
            </w:r>
          </w:p>
        </w:tc>
        <w:tc>
          <w:tcPr>
            <w:tcW w:w="1140" w:type="dxa"/>
          </w:tcPr>
          <w:p w14:paraId="329649CB">
            <w:pPr>
              <w:spacing w:line="240" w:lineRule="auto"/>
              <w:ind w:firstLine="412"/>
              <w:rPr>
                <w:color w:val="000000"/>
                <w:sz w:val="21"/>
              </w:rPr>
            </w:pPr>
            <w:r>
              <w:rPr>
                <w:rFonts w:hint="eastAsia"/>
                <w:color w:val="000000"/>
                <w:sz w:val="21"/>
              </w:rPr>
              <w:t>米</w:t>
            </w:r>
          </w:p>
        </w:tc>
        <w:tc>
          <w:tcPr>
            <w:tcW w:w="994" w:type="dxa"/>
          </w:tcPr>
          <w:p w14:paraId="2DAB4A5B">
            <w:pPr>
              <w:spacing w:line="240" w:lineRule="auto"/>
              <w:ind w:firstLine="206" w:firstLineChars="100"/>
              <w:rPr>
                <w:color w:val="000000"/>
                <w:sz w:val="21"/>
              </w:rPr>
            </w:pPr>
            <w:r>
              <w:rPr>
                <w:rFonts w:hint="eastAsia"/>
                <w:color w:val="000000"/>
                <w:sz w:val="21"/>
              </w:rPr>
              <w:t>4000</w:t>
            </w:r>
          </w:p>
        </w:tc>
        <w:tc>
          <w:tcPr>
            <w:tcW w:w="1219" w:type="dxa"/>
          </w:tcPr>
          <w:p w14:paraId="59D5C560">
            <w:pPr>
              <w:spacing w:line="240" w:lineRule="auto"/>
              <w:ind w:firstLine="412"/>
              <w:rPr>
                <w:color w:val="000000"/>
                <w:sz w:val="21"/>
              </w:rPr>
            </w:pPr>
          </w:p>
        </w:tc>
      </w:tr>
      <w:tr w14:paraId="0E354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16B1A176">
            <w:pPr>
              <w:spacing w:line="240" w:lineRule="auto"/>
              <w:ind w:firstLine="0" w:firstLineChars="0"/>
              <w:rPr>
                <w:color w:val="000000"/>
                <w:sz w:val="21"/>
              </w:rPr>
            </w:pPr>
            <w:r>
              <w:rPr>
                <w:rFonts w:hint="eastAsia"/>
                <w:color w:val="000000"/>
                <w:sz w:val="21"/>
              </w:rPr>
              <w:t>6</w:t>
            </w:r>
          </w:p>
        </w:tc>
        <w:tc>
          <w:tcPr>
            <w:tcW w:w="1755" w:type="dxa"/>
          </w:tcPr>
          <w:p w14:paraId="6828C72B">
            <w:pPr>
              <w:spacing w:line="240" w:lineRule="auto"/>
              <w:ind w:firstLine="0" w:firstLineChars="0"/>
              <w:rPr>
                <w:color w:val="000000"/>
                <w:sz w:val="21"/>
              </w:rPr>
            </w:pPr>
            <w:r>
              <w:rPr>
                <w:rFonts w:hint="eastAsia"/>
                <w:color w:val="000000"/>
                <w:sz w:val="21"/>
              </w:rPr>
              <w:t>主交换机</w:t>
            </w:r>
          </w:p>
        </w:tc>
        <w:tc>
          <w:tcPr>
            <w:tcW w:w="1185" w:type="dxa"/>
          </w:tcPr>
          <w:p w14:paraId="665C63F0">
            <w:pPr>
              <w:spacing w:line="240" w:lineRule="auto"/>
              <w:ind w:firstLine="206" w:firstLineChars="100"/>
              <w:rPr>
                <w:color w:val="000000"/>
                <w:sz w:val="21"/>
              </w:rPr>
            </w:pPr>
            <w:r>
              <w:rPr>
                <w:rFonts w:hint="eastAsia"/>
                <w:color w:val="000000"/>
                <w:sz w:val="21"/>
              </w:rPr>
              <w:t>锐捷</w:t>
            </w:r>
          </w:p>
        </w:tc>
        <w:tc>
          <w:tcPr>
            <w:tcW w:w="1395" w:type="dxa"/>
          </w:tcPr>
          <w:p w14:paraId="65B20915">
            <w:pPr>
              <w:spacing w:line="240" w:lineRule="auto"/>
              <w:ind w:firstLine="0" w:firstLineChars="0"/>
              <w:rPr>
                <w:color w:val="000000"/>
                <w:sz w:val="21"/>
              </w:rPr>
            </w:pPr>
            <w:r>
              <w:rPr>
                <w:rFonts w:hint="eastAsia"/>
                <w:color w:val="000000"/>
                <w:sz w:val="21"/>
              </w:rPr>
              <w:t>16口千兆</w:t>
            </w:r>
          </w:p>
        </w:tc>
        <w:tc>
          <w:tcPr>
            <w:tcW w:w="1140" w:type="dxa"/>
          </w:tcPr>
          <w:p w14:paraId="063CB37E">
            <w:pPr>
              <w:spacing w:line="240" w:lineRule="auto"/>
              <w:ind w:firstLine="412"/>
              <w:rPr>
                <w:color w:val="000000"/>
                <w:sz w:val="21"/>
              </w:rPr>
            </w:pPr>
            <w:r>
              <w:rPr>
                <w:rFonts w:hint="eastAsia"/>
                <w:color w:val="000000"/>
                <w:sz w:val="21"/>
              </w:rPr>
              <w:t>台</w:t>
            </w:r>
          </w:p>
        </w:tc>
        <w:tc>
          <w:tcPr>
            <w:tcW w:w="994" w:type="dxa"/>
          </w:tcPr>
          <w:p w14:paraId="392E88A9">
            <w:pPr>
              <w:spacing w:line="240" w:lineRule="auto"/>
              <w:ind w:firstLine="412"/>
              <w:rPr>
                <w:color w:val="000000"/>
                <w:sz w:val="21"/>
              </w:rPr>
            </w:pPr>
            <w:r>
              <w:rPr>
                <w:rFonts w:hint="eastAsia"/>
                <w:color w:val="000000"/>
                <w:sz w:val="21"/>
              </w:rPr>
              <w:t>1</w:t>
            </w:r>
          </w:p>
        </w:tc>
        <w:tc>
          <w:tcPr>
            <w:tcW w:w="1219" w:type="dxa"/>
          </w:tcPr>
          <w:p w14:paraId="7CF1C3C7">
            <w:pPr>
              <w:spacing w:line="240" w:lineRule="auto"/>
              <w:ind w:firstLine="412"/>
              <w:rPr>
                <w:color w:val="000000"/>
                <w:sz w:val="21"/>
              </w:rPr>
            </w:pPr>
          </w:p>
        </w:tc>
      </w:tr>
      <w:tr w14:paraId="01061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5C30424B">
            <w:pPr>
              <w:spacing w:line="240" w:lineRule="auto"/>
              <w:ind w:firstLine="0" w:firstLineChars="0"/>
              <w:rPr>
                <w:color w:val="000000"/>
                <w:sz w:val="21"/>
              </w:rPr>
            </w:pPr>
            <w:r>
              <w:rPr>
                <w:rFonts w:hint="eastAsia"/>
                <w:color w:val="000000"/>
                <w:sz w:val="21"/>
              </w:rPr>
              <w:t>7</w:t>
            </w:r>
          </w:p>
        </w:tc>
        <w:tc>
          <w:tcPr>
            <w:tcW w:w="1755" w:type="dxa"/>
          </w:tcPr>
          <w:p w14:paraId="6CB974FD">
            <w:pPr>
              <w:spacing w:line="240" w:lineRule="auto"/>
              <w:ind w:firstLine="0" w:firstLineChars="0"/>
              <w:rPr>
                <w:color w:val="000000"/>
                <w:sz w:val="21"/>
              </w:rPr>
            </w:pPr>
            <w:r>
              <w:rPr>
                <w:rFonts w:hint="eastAsia"/>
                <w:color w:val="000000"/>
                <w:sz w:val="21"/>
              </w:rPr>
              <w:t>插板</w:t>
            </w:r>
          </w:p>
        </w:tc>
        <w:tc>
          <w:tcPr>
            <w:tcW w:w="1185" w:type="dxa"/>
          </w:tcPr>
          <w:p w14:paraId="28A1D26E">
            <w:pPr>
              <w:spacing w:line="240" w:lineRule="auto"/>
              <w:ind w:firstLine="412"/>
              <w:rPr>
                <w:color w:val="000000"/>
                <w:sz w:val="21"/>
              </w:rPr>
            </w:pPr>
            <w:r>
              <w:rPr>
                <w:rFonts w:hint="eastAsia"/>
                <w:color w:val="000000"/>
                <w:sz w:val="21"/>
              </w:rPr>
              <w:t>/</w:t>
            </w:r>
          </w:p>
        </w:tc>
        <w:tc>
          <w:tcPr>
            <w:tcW w:w="1395" w:type="dxa"/>
          </w:tcPr>
          <w:p w14:paraId="07A57652">
            <w:pPr>
              <w:spacing w:line="240" w:lineRule="auto"/>
              <w:ind w:firstLine="0" w:firstLineChars="0"/>
              <w:rPr>
                <w:color w:val="000000"/>
                <w:sz w:val="21"/>
              </w:rPr>
            </w:pPr>
            <w:r>
              <w:rPr>
                <w:rFonts w:hint="eastAsia"/>
                <w:color w:val="000000"/>
                <w:sz w:val="21"/>
              </w:rPr>
              <w:t>监控专用</w:t>
            </w:r>
          </w:p>
        </w:tc>
        <w:tc>
          <w:tcPr>
            <w:tcW w:w="1140" w:type="dxa"/>
          </w:tcPr>
          <w:p w14:paraId="31B0189E">
            <w:pPr>
              <w:spacing w:line="240" w:lineRule="auto"/>
              <w:ind w:firstLine="412"/>
              <w:rPr>
                <w:color w:val="000000"/>
                <w:sz w:val="21"/>
              </w:rPr>
            </w:pPr>
            <w:r>
              <w:rPr>
                <w:rFonts w:hint="eastAsia"/>
                <w:color w:val="000000"/>
                <w:sz w:val="21"/>
              </w:rPr>
              <w:t>个</w:t>
            </w:r>
          </w:p>
        </w:tc>
        <w:tc>
          <w:tcPr>
            <w:tcW w:w="994" w:type="dxa"/>
          </w:tcPr>
          <w:p w14:paraId="3AE15ADF">
            <w:pPr>
              <w:spacing w:line="240" w:lineRule="auto"/>
              <w:ind w:firstLine="412"/>
              <w:rPr>
                <w:color w:val="000000"/>
                <w:sz w:val="21"/>
              </w:rPr>
            </w:pPr>
            <w:r>
              <w:rPr>
                <w:rFonts w:hint="eastAsia"/>
                <w:color w:val="000000"/>
                <w:sz w:val="21"/>
              </w:rPr>
              <w:t>3</w:t>
            </w:r>
          </w:p>
        </w:tc>
        <w:tc>
          <w:tcPr>
            <w:tcW w:w="1219" w:type="dxa"/>
          </w:tcPr>
          <w:p w14:paraId="08BD4513">
            <w:pPr>
              <w:spacing w:line="240" w:lineRule="auto"/>
              <w:ind w:firstLine="412"/>
              <w:rPr>
                <w:color w:val="000000"/>
                <w:sz w:val="21"/>
              </w:rPr>
            </w:pPr>
          </w:p>
        </w:tc>
      </w:tr>
      <w:tr w14:paraId="34D75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25E3D07C">
            <w:pPr>
              <w:spacing w:line="240" w:lineRule="auto"/>
              <w:ind w:firstLine="0" w:firstLineChars="0"/>
              <w:rPr>
                <w:color w:val="000000"/>
                <w:sz w:val="21"/>
              </w:rPr>
            </w:pPr>
            <w:r>
              <w:rPr>
                <w:rFonts w:hint="eastAsia"/>
                <w:color w:val="000000"/>
                <w:sz w:val="21"/>
              </w:rPr>
              <w:t>8</w:t>
            </w:r>
          </w:p>
        </w:tc>
        <w:tc>
          <w:tcPr>
            <w:tcW w:w="1755" w:type="dxa"/>
          </w:tcPr>
          <w:p w14:paraId="07D6528E">
            <w:pPr>
              <w:spacing w:line="240" w:lineRule="auto"/>
              <w:ind w:firstLine="0" w:firstLineChars="0"/>
              <w:rPr>
                <w:color w:val="000000"/>
                <w:sz w:val="21"/>
              </w:rPr>
            </w:pPr>
            <w:r>
              <w:rPr>
                <w:rFonts w:hint="eastAsia"/>
                <w:color w:val="000000"/>
                <w:sz w:val="21"/>
              </w:rPr>
              <w:t>摄像机电源</w:t>
            </w:r>
          </w:p>
        </w:tc>
        <w:tc>
          <w:tcPr>
            <w:tcW w:w="1185" w:type="dxa"/>
          </w:tcPr>
          <w:p w14:paraId="476EF98E">
            <w:pPr>
              <w:spacing w:line="240" w:lineRule="auto"/>
              <w:ind w:firstLine="206" w:firstLineChars="100"/>
              <w:rPr>
                <w:color w:val="000000"/>
                <w:sz w:val="21"/>
              </w:rPr>
            </w:pPr>
            <w:r>
              <w:rPr>
                <w:rFonts w:hint="eastAsia"/>
                <w:color w:val="000000"/>
                <w:sz w:val="21"/>
              </w:rPr>
              <w:t>海康</w:t>
            </w:r>
          </w:p>
        </w:tc>
        <w:tc>
          <w:tcPr>
            <w:tcW w:w="1395" w:type="dxa"/>
          </w:tcPr>
          <w:p w14:paraId="428C848B">
            <w:pPr>
              <w:spacing w:line="240" w:lineRule="auto"/>
              <w:ind w:firstLine="412"/>
              <w:rPr>
                <w:color w:val="000000"/>
                <w:sz w:val="21"/>
              </w:rPr>
            </w:pPr>
            <w:r>
              <w:rPr>
                <w:rFonts w:hint="eastAsia"/>
                <w:color w:val="000000"/>
                <w:sz w:val="21"/>
              </w:rPr>
              <w:t>12V</w:t>
            </w:r>
          </w:p>
        </w:tc>
        <w:tc>
          <w:tcPr>
            <w:tcW w:w="1140" w:type="dxa"/>
          </w:tcPr>
          <w:p w14:paraId="18363B90">
            <w:pPr>
              <w:spacing w:line="240" w:lineRule="auto"/>
              <w:ind w:firstLine="412"/>
              <w:rPr>
                <w:color w:val="000000"/>
                <w:sz w:val="21"/>
              </w:rPr>
            </w:pPr>
            <w:r>
              <w:rPr>
                <w:rFonts w:hint="eastAsia"/>
                <w:color w:val="000000"/>
                <w:sz w:val="21"/>
              </w:rPr>
              <w:t>个</w:t>
            </w:r>
          </w:p>
        </w:tc>
        <w:tc>
          <w:tcPr>
            <w:tcW w:w="994" w:type="dxa"/>
          </w:tcPr>
          <w:p w14:paraId="5E876933">
            <w:pPr>
              <w:spacing w:line="240" w:lineRule="auto"/>
              <w:ind w:firstLine="412"/>
              <w:rPr>
                <w:color w:val="000000"/>
                <w:sz w:val="21"/>
              </w:rPr>
            </w:pPr>
            <w:r>
              <w:rPr>
                <w:rFonts w:hint="eastAsia"/>
                <w:color w:val="000000"/>
                <w:sz w:val="21"/>
              </w:rPr>
              <w:t>15</w:t>
            </w:r>
          </w:p>
        </w:tc>
        <w:tc>
          <w:tcPr>
            <w:tcW w:w="1219" w:type="dxa"/>
          </w:tcPr>
          <w:p w14:paraId="06D4BEC5">
            <w:pPr>
              <w:spacing w:line="240" w:lineRule="auto"/>
              <w:ind w:firstLine="412"/>
              <w:rPr>
                <w:color w:val="000000"/>
                <w:sz w:val="21"/>
              </w:rPr>
            </w:pPr>
          </w:p>
        </w:tc>
      </w:tr>
      <w:tr w14:paraId="10CE4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77673918">
            <w:pPr>
              <w:spacing w:line="240" w:lineRule="auto"/>
              <w:ind w:firstLine="0" w:firstLineChars="0"/>
              <w:rPr>
                <w:color w:val="000000"/>
                <w:sz w:val="21"/>
              </w:rPr>
            </w:pPr>
            <w:r>
              <w:rPr>
                <w:rFonts w:hint="eastAsia"/>
                <w:color w:val="000000"/>
                <w:sz w:val="21"/>
              </w:rPr>
              <w:t>9</w:t>
            </w:r>
          </w:p>
        </w:tc>
        <w:tc>
          <w:tcPr>
            <w:tcW w:w="1755" w:type="dxa"/>
          </w:tcPr>
          <w:p w14:paraId="6D76BAFB">
            <w:pPr>
              <w:spacing w:line="240" w:lineRule="auto"/>
              <w:ind w:firstLine="0" w:firstLineChars="0"/>
              <w:rPr>
                <w:color w:val="000000"/>
                <w:sz w:val="21"/>
              </w:rPr>
            </w:pPr>
            <w:r>
              <w:rPr>
                <w:rFonts w:hint="eastAsia"/>
                <w:color w:val="000000"/>
                <w:sz w:val="21"/>
              </w:rPr>
              <w:t>网线</w:t>
            </w:r>
          </w:p>
        </w:tc>
        <w:tc>
          <w:tcPr>
            <w:tcW w:w="1185" w:type="dxa"/>
          </w:tcPr>
          <w:p w14:paraId="3BF5A137">
            <w:pPr>
              <w:spacing w:line="240" w:lineRule="auto"/>
              <w:ind w:firstLine="412"/>
              <w:rPr>
                <w:color w:val="000000"/>
                <w:sz w:val="21"/>
              </w:rPr>
            </w:pPr>
            <w:r>
              <w:rPr>
                <w:rFonts w:hint="eastAsia"/>
                <w:color w:val="000000"/>
                <w:sz w:val="21"/>
              </w:rPr>
              <w:t>安普</w:t>
            </w:r>
          </w:p>
        </w:tc>
        <w:tc>
          <w:tcPr>
            <w:tcW w:w="1395" w:type="dxa"/>
          </w:tcPr>
          <w:p w14:paraId="405050CA">
            <w:pPr>
              <w:spacing w:line="240" w:lineRule="auto"/>
              <w:ind w:firstLine="412"/>
              <w:rPr>
                <w:color w:val="000000"/>
                <w:sz w:val="21"/>
              </w:rPr>
            </w:pPr>
            <w:r>
              <w:rPr>
                <w:rFonts w:hint="eastAsia"/>
                <w:color w:val="000000"/>
                <w:sz w:val="21"/>
              </w:rPr>
              <w:t>超5类</w:t>
            </w:r>
          </w:p>
        </w:tc>
        <w:tc>
          <w:tcPr>
            <w:tcW w:w="1140" w:type="dxa"/>
          </w:tcPr>
          <w:p w14:paraId="1E6AFECA">
            <w:pPr>
              <w:spacing w:line="240" w:lineRule="auto"/>
              <w:ind w:firstLine="412"/>
              <w:rPr>
                <w:color w:val="000000"/>
                <w:sz w:val="21"/>
              </w:rPr>
            </w:pPr>
            <w:r>
              <w:rPr>
                <w:rFonts w:hint="eastAsia"/>
                <w:color w:val="000000"/>
                <w:sz w:val="21"/>
              </w:rPr>
              <w:t>箱</w:t>
            </w:r>
          </w:p>
        </w:tc>
        <w:tc>
          <w:tcPr>
            <w:tcW w:w="994" w:type="dxa"/>
          </w:tcPr>
          <w:p w14:paraId="5D3B4BAB">
            <w:pPr>
              <w:spacing w:line="240" w:lineRule="auto"/>
              <w:ind w:firstLine="412"/>
              <w:rPr>
                <w:color w:val="000000"/>
                <w:sz w:val="21"/>
              </w:rPr>
            </w:pPr>
            <w:r>
              <w:rPr>
                <w:rFonts w:hint="eastAsia"/>
                <w:color w:val="000000"/>
                <w:sz w:val="21"/>
              </w:rPr>
              <w:t>1</w:t>
            </w:r>
          </w:p>
        </w:tc>
        <w:tc>
          <w:tcPr>
            <w:tcW w:w="1219" w:type="dxa"/>
          </w:tcPr>
          <w:p w14:paraId="644F02D2">
            <w:pPr>
              <w:spacing w:line="240" w:lineRule="auto"/>
              <w:ind w:firstLine="412"/>
              <w:rPr>
                <w:color w:val="000000"/>
                <w:sz w:val="21"/>
              </w:rPr>
            </w:pPr>
          </w:p>
        </w:tc>
      </w:tr>
      <w:tr w14:paraId="02BA0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0" w:type="dxa"/>
            <w:vAlign w:val="center"/>
          </w:tcPr>
          <w:p w14:paraId="6A2025E4">
            <w:pPr>
              <w:spacing w:line="240" w:lineRule="auto"/>
              <w:ind w:firstLine="0" w:firstLineChars="0"/>
              <w:rPr>
                <w:color w:val="000000"/>
                <w:sz w:val="21"/>
              </w:rPr>
            </w:pPr>
            <w:r>
              <w:rPr>
                <w:rFonts w:hint="eastAsia"/>
                <w:color w:val="000000"/>
                <w:sz w:val="21"/>
              </w:rPr>
              <w:t>10</w:t>
            </w:r>
          </w:p>
        </w:tc>
        <w:tc>
          <w:tcPr>
            <w:tcW w:w="1755" w:type="dxa"/>
          </w:tcPr>
          <w:p w14:paraId="1817CBFA">
            <w:pPr>
              <w:spacing w:line="240" w:lineRule="auto"/>
              <w:ind w:firstLine="0" w:firstLineChars="0"/>
              <w:rPr>
                <w:color w:val="000000"/>
                <w:sz w:val="21"/>
              </w:rPr>
            </w:pPr>
            <w:r>
              <w:rPr>
                <w:rFonts w:hint="eastAsia"/>
                <w:color w:val="000000"/>
                <w:sz w:val="21"/>
              </w:rPr>
              <w:t>电源线</w:t>
            </w:r>
          </w:p>
        </w:tc>
        <w:tc>
          <w:tcPr>
            <w:tcW w:w="1185" w:type="dxa"/>
          </w:tcPr>
          <w:p w14:paraId="4A001FF5">
            <w:pPr>
              <w:spacing w:line="240" w:lineRule="auto"/>
              <w:ind w:firstLine="412"/>
              <w:rPr>
                <w:color w:val="000000"/>
                <w:sz w:val="21"/>
              </w:rPr>
            </w:pPr>
            <w:r>
              <w:rPr>
                <w:rFonts w:hint="eastAsia"/>
                <w:color w:val="000000"/>
                <w:sz w:val="21"/>
              </w:rPr>
              <w:t>安普</w:t>
            </w:r>
          </w:p>
        </w:tc>
        <w:tc>
          <w:tcPr>
            <w:tcW w:w="1395" w:type="dxa"/>
          </w:tcPr>
          <w:p w14:paraId="34ACF383">
            <w:pPr>
              <w:spacing w:line="240" w:lineRule="auto"/>
              <w:ind w:firstLine="412"/>
              <w:rPr>
                <w:color w:val="000000"/>
                <w:sz w:val="21"/>
              </w:rPr>
            </w:pPr>
            <w:r>
              <w:rPr>
                <w:rFonts w:hint="eastAsia"/>
                <w:color w:val="000000"/>
                <w:sz w:val="21"/>
              </w:rPr>
              <w:t>2*2.0</w:t>
            </w:r>
          </w:p>
        </w:tc>
        <w:tc>
          <w:tcPr>
            <w:tcW w:w="1140" w:type="dxa"/>
          </w:tcPr>
          <w:p w14:paraId="529092E4">
            <w:pPr>
              <w:spacing w:line="240" w:lineRule="auto"/>
              <w:ind w:firstLine="412"/>
              <w:rPr>
                <w:color w:val="000000"/>
                <w:sz w:val="21"/>
              </w:rPr>
            </w:pPr>
            <w:r>
              <w:rPr>
                <w:rFonts w:hint="eastAsia"/>
                <w:color w:val="000000"/>
                <w:sz w:val="21"/>
              </w:rPr>
              <w:t>卷</w:t>
            </w:r>
          </w:p>
        </w:tc>
        <w:tc>
          <w:tcPr>
            <w:tcW w:w="994" w:type="dxa"/>
          </w:tcPr>
          <w:p w14:paraId="10FBBBC9">
            <w:pPr>
              <w:spacing w:line="240" w:lineRule="auto"/>
              <w:ind w:firstLine="412"/>
              <w:rPr>
                <w:color w:val="000000"/>
                <w:sz w:val="21"/>
              </w:rPr>
            </w:pPr>
            <w:r>
              <w:rPr>
                <w:rFonts w:hint="eastAsia"/>
                <w:color w:val="000000"/>
                <w:sz w:val="21"/>
              </w:rPr>
              <w:t>1</w:t>
            </w:r>
          </w:p>
        </w:tc>
        <w:tc>
          <w:tcPr>
            <w:tcW w:w="1219" w:type="dxa"/>
          </w:tcPr>
          <w:p w14:paraId="3BA4B48F">
            <w:pPr>
              <w:spacing w:line="240" w:lineRule="auto"/>
              <w:ind w:firstLine="412"/>
              <w:rPr>
                <w:color w:val="000000"/>
                <w:sz w:val="21"/>
              </w:rPr>
            </w:pPr>
          </w:p>
        </w:tc>
      </w:tr>
    </w:tbl>
    <w:p w14:paraId="6CE00049">
      <w:pPr>
        <w:spacing w:line="600" w:lineRule="exact"/>
        <w:ind w:firstLine="0" w:firstLineChars="0"/>
        <w:rPr>
          <w:rFonts w:eastAsia="仿宋_GB2312"/>
          <w:color w:val="000000"/>
          <w:sz w:val="28"/>
          <w:szCs w:val="28"/>
        </w:rPr>
      </w:pPr>
    </w:p>
    <w:p w14:paraId="228E553E">
      <w:pPr>
        <w:spacing w:line="600" w:lineRule="exact"/>
        <w:ind w:firstLine="632"/>
        <w:rPr>
          <w:rFonts w:eastAsia="仿宋_GB2312"/>
          <w:color w:val="000000"/>
          <w:sz w:val="28"/>
          <w:szCs w:val="28"/>
        </w:rPr>
      </w:pPr>
      <w:r>
        <w:rPr>
          <w:rFonts w:hint="eastAsia"/>
          <w:color w:val="000000"/>
          <w:szCs w:val="32"/>
        </w:rPr>
        <w:t>对已安装的电子监控系统及水生态监测设备进行日常维护。</w:t>
      </w:r>
      <w:r>
        <w:rPr>
          <w:rFonts w:hint="eastAsia"/>
          <w:szCs w:val="32"/>
        </w:rPr>
        <w:t>实际完成率100%=（实际产出数1次/计划产出数1次）*100%</w:t>
      </w:r>
    </w:p>
    <w:p w14:paraId="0279748D">
      <w:pPr>
        <w:spacing w:line="600" w:lineRule="exact"/>
        <w:ind w:firstLine="632"/>
        <w:rPr>
          <w:szCs w:val="32"/>
        </w:rPr>
      </w:pPr>
      <w:r>
        <w:rPr>
          <w:rFonts w:hint="eastAsia"/>
          <w:color w:val="000000"/>
          <w:szCs w:val="32"/>
        </w:rPr>
        <w:t>③开展常态化动植物监测。根据主要动植物生长习性，重点对张家大湖区域进行动植物调查监测，随时了解掌握其动态变化情况。</w:t>
      </w:r>
      <w:r>
        <w:rPr>
          <w:rFonts w:hint="eastAsia"/>
          <w:color w:val="000000" w:themeColor="text1"/>
          <w:szCs w:val="32"/>
          <w14:textFill>
            <w14:solidFill>
              <w14:schemeClr w14:val="tx1"/>
            </w14:solidFill>
          </w14:textFill>
        </w:rPr>
        <w:t>一是完善科研监测设施。购置水文、水质浮标在线监测系统，实现湿地公园地表水环境的实时在线监测以及野外监测站点定位监测。购置单反相机、望远镜等鸟类观测设备，建立起覆盖全园区的监控体系，实现湿地公园自然景观及鸟类资源的常规监测。购置水上移动监测船1艘，配备相关的办公场所、监测设备和管理人员。二是着力提升科研监测能力。加强湿地公园管理局与摄影家协会、气象、环保等部门协作，开展持续监测业务合作，实现科研监测数据共享与共用，为湿地公园科学管理与有效决策提供技术支撑。三是加强科技支撑合作。与中科院、湖北省林业勘察设计院等专家团队进行深入科研合作，形成湿地公园科研监测技术方案，并共同开展了湿地公园本底资源调查、动植物多样性调查与监测、地表水环境监测、气候气象状况分析、湿地生境评估等方面的科研活动，共同建立起湿地公园科研监测体系。</w:t>
      </w:r>
    </w:p>
    <w:p w14:paraId="00C578D8">
      <w:pPr>
        <w:ind w:firstLine="632"/>
        <w:rPr>
          <w:szCs w:val="32"/>
        </w:rPr>
      </w:pPr>
      <w:r>
        <w:rPr>
          <w:rFonts w:hint="eastAsia"/>
          <w:szCs w:val="32"/>
        </w:rPr>
        <w:t>依据评分细则，本项满分2.5分，该项评价得分2.5分。</w:t>
      </w:r>
    </w:p>
    <w:p w14:paraId="1E8BCE6D">
      <w:pPr>
        <w:spacing w:line="600" w:lineRule="exact"/>
        <w:ind w:firstLine="634"/>
        <w:rPr>
          <w:b/>
          <w:color w:val="000000"/>
          <w:szCs w:val="32"/>
        </w:rPr>
      </w:pPr>
      <w:r>
        <w:rPr>
          <w:rFonts w:hint="eastAsia"/>
          <w:b/>
          <w:color w:val="000000"/>
          <w:szCs w:val="32"/>
        </w:rPr>
        <w:t>(2)湿地保护工程</w:t>
      </w:r>
    </w:p>
    <w:p w14:paraId="67F45CC4">
      <w:pPr>
        <w:spacing w:line="600" w:lineRule="exact"/>
        <w:ind w:firstLine="632"/>
        <w:rPr>
          <w:color w:val="000000"/>
          <w:szCs w:val="32"/>
        </w:rPr>
      </w:pPr>
      <w:r>
        <w:rPr>
          <w:rFonts w:hint="eastAsia"/>
          <w:color w:val="000000"/>
          <w:szCs w:val="32"/>
        </w:rPr>
        <w:t>聘请10名生态巡护员对湿地资源进行常态性管护。</w:t>
      </w:r>
      <w:r>
        <w:rPr>
          <w:rFonts w:hint="eastAsia"/>
          <w:szCs w:val="32"/>
        </w:rPr>
        <w:t>建立湿地公园巡护制度，由管理局湿地保护科专门负责日常巡护管理工作，按片区聘请</w:t>
      </w:r>
      <w:r>
        <w:rPr>
          <w:rFonts w:hint="eastAsia"/>
          <w:color w:val="000000" w:themeColor="text1"/>
          <w:szCs w:val="32"/>
          <w14:textFill>
            <w14:solidFill>
              <w14:schemeClr w14:val="tx1"/>
            </w14:solidFill>
          </w14:textFill>
        </w:rPr>
        <w:t>27</w:t>
      </w:r>
      <w:r>
        <w:rPr>
          <w:rFonts w:hint="eastAsia"/>
          <w:szCs w:val="32"/>
        </w:rPr>
        <w:t>名村社区护湿员，坚持定期巡查、随时巡查和专项巡查相结合，保持24小时严密巡护，全面落实禁采、禁伐、禁猎、禁捕、禁渔等措施。</w:t>
      </w:r>
    </w:p>
    <w:p w14:paraId="283B901E">
      <w:pPr>
        <w:spacing w:line="600" w:lineRule="exact"/>
        <w:ind w:firstLine="632"/>
        <w:rPr>
          <w:color w:val="000000"/>
          <w:szCs w:val="32"/>
        </w:rPr>
      </w:pPr>
      <w:r>
        <w:rPr>
          <w:rFonts w:hint="eastAsia"/>
          <w:color w:val="000000"/>
          <w:szCs w:val="32"/>
        </w:rPr>
        <w:t>一是5-8月份组织除草船及人工对湖体密度过高的野菱等水草进行清除。清除张家湖沿岸水花生50余亩，清除高密度水草面积400公顷，实际完成率100%。对破损的巡护道路进行维护，计划维护长度6千米，实际维护6千米，实际完成率100%.</w:t>
      </w:r>
    </w:p>
    <w:p w14:paraId="4F77418A">
      <w:pPr>
        <w:spacing w:line="600" w:lineRule="exact"/>
        <w:ind w:firstLine="632"/>
        <w:rPr>
          <w:color w:val="000000"/>
          <w:szCs w:val="32"/>
        </w:rPr>
      </w:pPr>
      <w:r>
        <w:rPr>
          <w:rFonts w:hint="eastAsia"/>
          <w:color w:val="000000"/>
          <w:szCs w:val="32"/>
        </w:rPr>
        <w:t>二是组织对湿地公园范围周边居民排放、丢弃至湿地范围内的生活生产垃圾进行常态化清理，搞好湿地环境卫生。</w:t>
      </w:r>
    </w:p>
    <w:p w14:paraId="4474EC7A">
      <w:pPr>
        <w:spacing w:line="600" w:lineRule="exact"/>
        <w:ind w:firstLine="632"/>
        <w:rPr>
          <w:color w:val="000000"/>
          <w:szCs w:val="32"/>
        </w:rPr>
      </w:pPr>
      <w:r>
        <w:rPr>
          <w:rFonts w:hint="eastAsia"/>
          <w:color w:val="000000"/>
          <w:szCs w:val="32"/>
        </w:rPr>
        <w:t>三是对必要的湿地巡护工具及设备进行日常维护。</w:t>
      </w:r>
    </w:p>
    <w:p w14:paraId="30AAF977">
      <w:pPr>
        <w:ind w:firstLine="632"/>
        <w:rPr>
          <w:b/>
          <w:color w:val="000000"/>
          <w:szCs w:val="32"/>
        </w:rPr>
      </w:pPr>
      <w:r>
        <w:rPr>
          <w:rFonts w:hint="eastAsia"/>
          <w:szCs w:val="32"/>
        </w:rPr>
        <w:t>依据评分细则，本项满分2.5分，该项评价得分2.5分。</w:t>
      </w:r>
    </w:p>
    <w:p w14:paraId="499E7F6F">
      <w:pPr>
        <w:spacing w:line="600" w:lineRule="exact"/>
        <w:ind w:firstLine="634"/>
        <w:rPr>
          <w:b/>
          <w:color w:val="000000"/>
          <w:szCs w:val="32"/>
        </w:rPr>
      </w:pPr>
      <w:r>
        <w:rPr>
          <w:rFonts w:hint="eastAsia"/>
          <w:b/>
          <w:color w:val="000000"/>
          <w:szCs w:val="32"/>
        </w:rPr>
        <w:t>(3 )湿地恢复工程</w:t>
      </w:r>
    </w:p>
    <w:p w14:paraId="31C3DBBE">
      <w:pPr>
        <w:spacing w:line="600" w:lineRule="exact"/>
        <w:ind w:firstLine="632"/>
        <w:rPr>
          <w:szCs w:val="32"/>
        </w:rPr>
      </w:pPr>
      <w:r>
        <w:rPr>
          <w:rFonts w:hint="eastAsia"/>
          <w:color w:val="000000"/>
          <w:szCs w:val="32"/>
        </w:rPr>
        <w:t>通过人工干预促进水生和陆生湿地植物恢复。重点在三中心、环湖路沿线、张家大湖及於家汊等重点区域。水生和陆生植物兼备，实施恢复面积10公顷。</w:t>
      </w:r>
      <w:r>
        <w:rPr>
          <w:rFonts w:hint="eastAsia"/>
          <w:szCs w:val="32"/>
        </w:rPr>
        <w:t>计划恢复10公顷，实际完成恢复10公顷，实际完成率100%=（实际产出数10公顷/计划产出数10公顷）*100%</w:t>
      </w:r>
    </w:p>
    <w:p w14:paraId="21638C37">
      <w:pPr>
        <w:ind w:firstLine="632"/>
        <w:rPr>
          <w:szCs w:val="32"/>
        </w:rPr>
      </w:pPr>
      <w:r>
        <w:rPr>
          <w:rFonts w:hint="eastAsia"/>
          <w:szCs w:val="32"/>
        </w:rPr>
        <w:t>依据评分细则，本项满分2.5分，该项评价得分2.5分。</w:t>
      </w:r>
    </w:p>
    <w:p w14:paraId="3A204E04">
      <w:pPr>
        <w:pStyle w:val="6"/>
        <w:keepNext w:val="0"/>
        <w:numPr>
          <w:ilvl w:val="3"/>
          <w:numId w:val="0"/>
        </w:numPr>
        <w:spacing w:before="0" w:after="0" w:line="560" w:lineRule="exact"/>
        <w:ind w:firstLine="632" w:firstLineChars="200"/>
        <w:rPr>
          <w:rFonts w:ascii="仿宋" w:hAnsi="仿宋" w:eastAsia="仿宋"/>
          <w:bCs/>
          <w:color w:val="FF0000"/>
          <w:szCs w:val="32"/>
        </w:rPr>
      </w:pPr>
      <w:bookmarkStart w:id="160" w:name="_Toc11052"/>
      <w:bookmarkStart w:id="161" w:name="_Toc31138"/>
      <w:bookmarkStart w:id="162" w:name="_Toc26846"/>
      <w:bookmarkStart w:id="163" w:name="_Toc6750"/>
      <w:bookmarkStart w:id="164" w:name="_Toc11542"/>
      <w:r>
        <w:rPr>
          <w:rFonts w:hint="eastAsia" w:ascii="仿宋" w:hAnsi="仿宋" w:eastAsia="仿宋"/>
          <w:bCs/>
          <w:szCs w:val="32"/>
        </w:rPr>
        <w:t>2.产出质量</w:t>
      </w:r>
      <w:bookmarkEnd w:id="160"/>
      <w:bookmarkEnd w:id="161"/>
      <w:bookmarkEnd w:id="162"/>
      <w:bookmarkEnd w:id="163"/>
      <w:bookmarkEnd w:id="164"/>
    </w:p>
    <w:p w14:paraId="1A85DE06">
      <w:pPr>
        <w:autoSpaceDE w:val="0"/>
        <w:autoSpaceDN w:val="0"/>
        <w:adjustRightInd w:val="0"/>
        <w:ind w:firstLine="632"/>
        <w:rPr>
          <w:szCs w:val="32"/>
        </w:rPr>
      </w:pPr>
      <w:r>
        <w:rPr>
          <w:rFonts w:hint="eastAsia"/>
          <w:szCs w:val="32"/>
        </w:rPr>
        <w:t>①水生和陆生植物恢复达到建设标准，质量达标率100%；</w:t>
      </w:r>
    </w:p>
    <w:p w14:paraId="7561D8BA">
      <w:pPr>
        <w:autoSpaceDE w:val="0"/>
        <w:autoSpaceDN w:val="0"/>
        <w:adjustRightInd w:val="0"/>
        <w:ind w:firstLine="632"/>
        <w:rPr>
          <w:szCs w:val="32"/>
        </w:rPr>
      </w:pPr>
      <w:r>
        <w:rPr>
          <w:rFonts w:hint="eastAsia"/>
          <w:szCs w:val="32"/>
        </w:rPr>
        <w:t>②高密度水草清除采取沿湖岸挖沟深埋填土覆盖，有效遏制再生，达到了建设标准，质量达标率100%；</w:t>
      </w:r>
    </w:p>
    <w:p w14:paraId="6903912C">
      <w:pPr>
        <w:autoSpaceDE w:val="0"/>
        <w:autoSpaceDN w:val="0"/>
        <w:adjustRightInd w:val="0"/>
        <w:ind w:firstLine="632"/>
        <w:rPr>
          <w:szCs w:val="32"/>
        </w:rPr>
      </w:pPr>
      <w:r>
        <w:rPr>
          <w:rFonts w:hint="eastAsia"/>
          <w:color w:val="000000"/>
          <w:szCs w:val="32"/>
        </w:rPr>
        <w:t>③新装的4000米光纤联通监控套头，联网后监控设施运行正常，</w:t>
      </w:r>
      <w:r>
        <w:rPr>
          <w:rFonts w:hint="eastAsia"/>
          <w:szCs w:val="32"/>
        </w:rPr>
        <w:t>质量达标率100%；</w:t>
      </w:r>
    </w:p>
    <w:p w14:paraId="7D276F20">
      <w:pPr>
        <w:ind w:firstLine="632"/>
        <w:rPr>
          <w:szCs w:val="32"/>
        </w:rPr>
      </w:pPr>
      <w:r>
        <w:rPr>
          <w:rFonts w:hint="eastAsia"/>
          <w:szCs w:val="32"/>
        </w:rPr>
        <w:t>依据评分细则，本项满分10分，该项评价得分8分。</w:t>
      </w:r>
    </w:p>
    <w:p w14:paraId="305AA09D">
      <w:pPr>
        <w:pStyle w:val="6"/>
        <w:keepNext w:val="0"/>
        <w:numPr>
          <w:ilvl w:val="3"/>
          <w:numId w:val="0"/>
        </w:numPr>
        <w:spacing w:before="0" w:after="0" w:line="560" w:lineRule="exact"/>
        <w:ind w:firstLine="632" w:firstLineChars="200"/>
        <w:rPr>
          <w:rFonts w:ascii="仿宋" w:hAnsi="仿宋" w:eastAsia="仿宋"/>
          <w:bCs/>
          <w:szCs w:val="32"/>
        </w:rPr>
      </w:pPr>
      <w:bookmarkStart w:id="165" w:name="_Toc6049"/>
      <w:bookmarkStart w:id="166" w:name="_Toc22610"/>
      <w:bookmarkStart w:id="167" w:name="_Toc8385"/>
      <w:r>
        <w:rPr>
          <w:rFonts w:hint="eastAsia" w:ascii="仿宋" w:hAnsi="仿宋" w:eastAsia="仿宋"/>
          <w:bCs/>
          <w:szCs w:val="32"/>
        </w:rPr>
        <w:t>3.产出时效</w:t>
      </w:r>
      <w:bookmarkEnd w:id="165"/>
      <w:bookmarkEnd w:id="166"/>
      <w:bookmarkEnd w:id="167"/>
    </w:p>
    <w:p w14:paraId="68DCDAFC">
      <w:pPr>
        <w:spacing w:line="600" w:lineRule="exact"/>
        <w:ind w:firstLine="632"/>
        <w:rPr>
          <w:color w:val="000000"/>
          <w:szCs w:val="32"/>
        </w:rPr>
      </w:pPr>
      <w:r>
        <w:rPr>
          <w:rFonts w:hint="eastAsia"/>
          <w:color w:val="000000"/>
          <w:szCs w:val="32"/>
        </w:rPr>
        <w:t>项目建设期为1年，即2021年5月至2022年4月。</w:t>
      </w:r>
    </w:p>
    <w:p w14:paraId="0F21F351">
      <w:pPr>
        <w:spacing w:line="600" w:lineRule="exact"/>
        <w:ind w:firstLine="632"/>
        <w:rPr>
          <w:color w:val="000000"/>
          <w:szCs w:val="32"/>
        </w:rPr>
      </w:pPr>
      <w:r>
        <w:rPr>
          <w:rFonts w:hint="eastAsia"/>
          <w:color w:val="000000"/>
          <w:szCs w:val="32"/>
        </w:rPr>
        <w:t>2021年5月，项目实施准备阶段，同步开展本地资源调查、日常巡护及垃圾清理工作。</w:t>
      </w:r>
    </w:p>
    <w:p w14:paraId="669F98F8">
      <w:pPr>
        <w:spacing w:line="600" w:lineRule="exact"/>
        <w:ind w:firstLine="632"/>
        <w:rPr>
          <w:color w:val="000000"/>
          <w:szCs w:val="32"/>
        </w:rPr>
      </w:pPr>
      <w:r>
        <w:rPr>
          <w:rFonts w:hint="eastAsia"/>
          <w:color w:val="000000"/>
          <w:szCs w:val="32"/>
        </w:rPr>
        <w:t>2021年6-7月，实施外来物种及水草清除工程，同步开展本地资源调查、日常巡护、监测监控设备维护及垃圾清理工作。</w:t>
      </w:r>
    </w:p>
    <w:p w14:paraId="5FC40A2B">
      <w:pPr>
        <w:spacing w:line="600" w:lineRule="exact"/>
        <w:ind w:firstLine="632"/>
        <w:rPr>
          <w:color w:val="000000"/>
          <w:szCs w:val="32"/>
        </w:rPr>
      </w:pPr>
      <w:r>
        <w:rPr>
          <w:rFonts w:hint="eastAsia"/>
          <w:color w:val="000000"/>
          <w:szCs w:val="32"/>
        </w:rPr>
        <w:t>2021年8-11月，开展本地资源调查、日常巡护、监测监控设备维护及垃圾清理工作。</w:t>
      </w:r>
    </w:p>
    <w:p w14:paraId="41298914">
      <w:pPr>
        <w:spacing w:line="600" w:lineRule="exact"/>
        <w:ind w:firstLine="632"/>
        <w:rPr>
          <w:color w:val="000000"/>
          <w:szCs w:val="32"/>
        </w:rPr>
      </w:pPr>
      <w:r>
        <w:rPr>
          <w:rFonts w:hint="eastAsia"/>
          <w:color w:val="000000"/>
          <w:szCs w:val="32"/>
        </w:rPr>
        <w:t>2021年12月-2022年3月，实施湿地植被恢复工程，同步开展本地资源调查、日常巡护、监测监控设备维护及垃圾清理工作。</w:t>
      </w:r>
    </w:p>
    <w:p w14:paraId="594BE389">
      <w:pPr>
        <w:spacing w:line="600" w:lineRule="exact"/>
        <w:ind w:firstLine="632"/>
        <w:rPr>
          <w:color w:val="000000"/>
          <w:szCs w:val="32"/>
        </w:rPr>
      </w:pPr>
      <w:r>
        <w:rPr>
          <w:rFonts w:hint="eastAsia"/>
          <w:color w:val="000000"/>
          <w:szCs w:val="32"/>
        </w:rPr>
        <w:t>2022年4月，继续开展本地资源调查、日常巡护、监测监控设备维护及垃圾清理工作，全部工程项目建设完成，并组织竣工验收。</w:t>
      </w:r>
      <w:bookmarkStart w:id="168" w:name="_Toc24020"/>
      <w:bookmarkStart w:id="169" w:name="_Toc10724"/>
      <w:bookmarkStart w:id="170" w:name="_Toc26398"/>
      <w:bookmarkStart w:id="171" w:name="_Toc8352"/>
      <w:bookmarkStart w:id="172" w:name="_Toc1577"/>
    </w:p>
    <w:p w14:paraId="0F3A377D">
      <w:pPr>
        <w:pStyle w:val="2"/>
        <w:ind w:firstLine="634"/>
        <w:rPr>
          <w:rFonts w:ascii="仿宋" w:hAnsi="仿宋" w:eastAsia="仿宋" w:cs="仿宋"/>
          <w:b/>
          <w:bCs/>
        </w:rPr>
      </w:pPr>
      <w:r>
        <w:rPr>
          <w:rFonts w:hint="eastAsia" w:ascii="仿宋" w:hAnsi="仿宋" w:eastAsia="仿宋" w:cs="仿宋"/>
          <w:b/>
          <w:bCs/>
          <w:color w:val="000000"/>
          <w:szCs w:val="32"/>
        </w:rPr>
        <w:t>但，三项子项目工程合同签订时间均在2021年12月份，与实际工作时间不一致。</w:t>
      </w:r>
    </w:p>
    <w:p w14:paraId="1AD5DD53">
      <w:pPr>
        <w:spacing w:line="600" w:lineRule="exact"/>
        <w:ind w:firstLine="632"/>
        <w:rPr>
          <w:szCs w:val="32"/>
        </w:rPr>
      </w:pPr>
      <w:r>
        <w:rPr>
          <w:rFonts w:hint="eastAsia"/>
          <w:szCs w:val="32"/>
        </w:rPr>
        <w:t>依据评分细则，本项满分5分，该项评价得分4分。</w:t>
      </w:r>
    </w:p>
    <w:p w14:paraId="7CB71504">
      <w:pPr>
        <w:pStyle w:val="6"/>
        <w:keepNext w:val="0"/>
        <w:keepLines w:val="0"/>
        <w:numPr>
          <w:ilvl w:val="3"/>
          <w:numId w:val="0"/>
        </w:numPr>
        <w:spacing w:before="0" w:after="0" w:line="560" w:lineRule="exact"/>
        <w:ind w:firstLine="632" w:firstLineChars="200"/>
        <w:rPr>
          <w:rFonts w:ascii="仿宋" w:hAnsi="仿宋" w:eastAsia="仿宋"/>
          <w:bCs/>
          <w:szCs w:val="32"/>
        </w:rPr>
      </w:pPr>
      <w:r>
        <w:rPr>
          <w:rFonts w:hint="eastAsia" w:ascii="仿宋" w:hAnsi="仿宋" w:eastAsia="仿宋"/>
          <w:bCs/>
          <w:szCs w:val="32"/>
        </w:rPr>
        <w:t>4.产出成本</w:t>
      </w:r>
      <w:bookmarkEnd w:id="168"/>
      <w:bookmarkEnd w:id="169"/>
      <w:bookmarkEnd w:id="170"/>
      <w:bookmarkEnd w:id="171"/>
      <w:bookmarkEnd w:id="172"/>
    </w:p>
    <w:p w14:paraId="538040A8">
      <w:pPr>
        <w:pStyle w:val="23"/>
        <w:widowControl/>
        <w:spacing w:beforeAutospacing="0" w:afterAutospacing="0"/>
        <w:ind w:firstLine="632"/>
        <w:jc w:val="both"/>
        <w:rPr>
          <w:rFonts w:cs="仿宋"/>
          <w:sz w:val="32"/>
          <w:szCs w:val="32"/>
        </w:rPr>
      </w:pPr>
      <w:r>
        <w:rPr>
          <w:rFonts w:hint="eastAsia" w:cs="仿宋"/>
          <w:color w:val="000000"/>
          <w:sz w:val="32"/>
          <w:szCs w:val="32"/>
        </w:rPr>
        <w:t>张家湖国家国家湿地公园管理局2021年4月-2022年5月工支付项目资金75万元，</w:t>
      </w:r>
      <w:r>
        <w:rPr>
          <w:rFonts w:hint="eastAsia" w:cs="仿宋"/>
          <w:sz w:val="32"/>
          <w:szCs w:val="32"/>
        </w:rPr>
        <w:t>成本控制在预算100万元范围之内。</w:t>
      </w:r>
      <w:r>
        <w:rPr>
          <w:rFonts w:hint="eastAsia" w:cs="仿宋"/>
          <w:sz w:val="32"/>
          <w:szCs w:val="32"/>
          <w:shd w:val="clear" w:color="auto" w:fill="FFFFFF"/>
        </w:rPr>
        <w:t>成本节约25%=【（计划成本100万元-实际成本75万元）/计划成本100万元】*100%</w:t>
      </w:r>
    </w:p>
    <w:p w14:paraId="472CFF69">
      <w:pPr>
        <w:ind w:firstLine="632"/>
        <w:rPr>
          <w:bCs/>
        </w:rPr>
      </w:pPr>
      <w:r>
        <w:rPr>
          <w:rFonts w:hint="eastAsia"/>
          <w:kern w:val="0"/>
          <w:szCs w:val="32"/>
          <w:lang w:bidi="ar"/>
        </w:rPr>
        <w:t>依据评分细则，本项满分5分，该项评价得分5分。</w:t>
      </w:r>
    </w:p>
    <w:p w14:paraId="012E8113">
      <w:pPr>
        <w:pStyle w:val="5"/>
        <w:numPr>
          <w:ilvl w:val="2"/>
          <w:numId w:val="0"/>
        </w:numPr>
        <w:spacing w:before="0" w:after="0" w:line="560" w:lineRule="exact"/>
        <w:ind w:firstLine="632" w:firstLineChars="200"/>
      </w:pPr>
      <w:bookmarkStart w:id="173" w:name="_Toc26324"/>
      <w:bookmarkStart w:id="174" w:name="_Toc13723"/>
      <w:r>
        <w:rPr>
          <w:rFonts w:hint="eastAsia"/>
        </w:rPr>
        <w:t>（四）项目效果</w:t>
      </w:r>
      <w:bookmarkEnd w:id="173"/>
      <w:bookmarkEnd w:id="174"/>
    </w:p>
    <w:p w14:paraId="4F602873">
      <w:pPr>
        <w:spacing w:line="600" w:lineRule="exact"/>
        <w:ind w:firstLine="632"/>
        <w:rPr>
          <w:color w:val="000000"/>
          <w:szCs w:val="32"/>
        </w:rPr>
      </w:pPr>
      <w:bookmarkStart w:id="175" w:name="_Toc374782259"/>
      <w:r>
        <w:rPr>
          <w:rFonts w:hint="eastAsia"/>
          <w:color w:val="000000"/>
          <w:szCs w:val="32"/>
        </w:rPr>
        <w:t>通过项目实施，湖北张家湖国家国家湿地公园保护管理工作将进入有序化、规范化的发展阶段。在加强湿地管护基础上，实现协调发展、全面发展和可持续发展，为保护湿地生态系统提供良好的发展模式，成为保护和恢复退化湿地的典范。</w:t>
      </w:r>
    </w:p>
    <w:p w14:paraId="032C1FB6">
      <w:pPr>
        <w:pStyle w:val="4"/>
        <w:numPr>
          <w:ilvl w:val="1"/>
          <w:numId w:val="0"/>
        </w:numPr>
        <w:ind w:firstLine="948" w:firstLineChars="300"/>
        <w:rPr>
          <w:rFonts w:ascii="Times New Roman" w:hAnsi="Times New Roman"/>
          <w:color w:val="000000"/>
        </w:rPr>
      </w:pPr>
      <w:bookmarkStart w:id="176" w:name="_Toc27470442"/>
      <w:bookmarkStart w:id="177" w:name="_Toc386353253"/>
      <w:bookmarkStart w:id="178" w:name="_Toc17914"/>
      <w:r>
        <w:rPr>
          <w:rFonts w:hint="eastAsia" w:ascii="Times New Roman" w:hAnsi="Times New Roman"/>
          <w:color w:val="000000"/>
        </w:rPr>
        <w:t>1、</w:t>
      </w:r>
      <w:r>
        <w:rPr>
          <w:rFonts w:ascii="Times New Roman" w:hAnsi="Times New Roman"/>
          <w:color w:val="000000"/>
        </w:rPr>
        <w:t>生态效益</w:t>
      </w:r>
      <w:bookmarkEnd w:id="175"/>
      <w:bookmarkEnd w:id="176"/>
      <w:bookmarkEnd w:id="177"/>
      <w:bookmarkEnd w:id="178"/>
    </w:p>
    <w:p w14:paraId="0213C3A7">
      <w:pPr>
        <w:spacing w:line="600" w:lineRule="exact"/>
        <w:ind w:firstLine="632"/>
        <w:rPr>
          <w:color w:val="000000"/>
          <w:szCs w:val="32"/>
        </w:rPr>
      </w:pPr>
      <w:r>
        <w:rPr>
          <w:rFonts w:hint="eastAsia"/>
          <w:color w:val="000000"/>
          <w:szCs w:val="32"/>
        </w:rPr>
        <w:t>（1）保护自然环境，促进湿地生态恢复</w:t>
      </w:r>
    </w:p>
    <w:p w14:paraId="0F563A99">
      <w:pPr>
        <w:spacing w:line="600" w:lineRule="exact"/>
        <w:ind w:firstLine="632"/>
        <w:rPr>
          <w:color w:val="000000"/>
          <w:szCs w:val="32"/>
        </w:rPr>
      </w:pPr>
      <w:r>
        <w:rPr>
          <w:rFonts w:hint="eastAsia"/>
          <w:color w:val="000000"/>
          <w:szCs w:val="32"/>
        </w:rPr>
        <w:t>通过本工程的实施，将依法加大对湿地生态系统及周边自然生态的保护，促进因人类活动而受到干扰破坏的生态系统的恢复，减少环境污染，维持湿地生态系统的良性循环；同时为社区群众的生存和发展提供良好、安全的环境条件。</w:t>
      </w:r>
    </w:p>
    <w:p w14:paraId="7E0D7B3C">
      <w:pPr>
        <w:spacing w:line="600" w:lineRule="exact"/>
        <w:ind w:firstLine="632"/>
        <w:rPr>
          <w:color w:val="000000"/>
          <w:szCs w:val="32"/>
        </w:rPr>
      </w:pPr>
      <w:r>
        <w:rPr>
          <w:rFonts w:hint="eastAsia"/>
          <w:color w:val="000000"/>
          <w:szCs w:val="32"/>
        </w:rPr>
        <w:t>（2）有效保护和恢复区域生物多样性和生态环境</w:t>
      </w:r>
    </w:p>
    <w:p w14:paraId="0F84BA0A">
      <w:pPr>
        <w:spacing w:line="600" w:lineRule="exact"/>
        <w:ind w:firstLine="632"/>
        <w:rPr>
          <w:color w:val="000000"/>
          <w:szCs w:val="32"/>
        </w:rPr>
      </w:pPr>
      <w:r>
        <w:rPr>
          <w:rFonts w:hint="eastAsia"/>
          <w:color w:val="000000"/>
          <w:szCs w:val="32"/>
        </w:rPr>
        <w:t>湖北张家湖湿地不仅是多种水生生物的重要栖息繁衍场所，而且是多种水鸟重要停歇之地。通过实施本工程，使湿地生物资源及其赖以生存的生态环境得到有效保护，这不仅对区域生物多样性而且对全球的生物多样性保护都具有重要意义。</w:t>
      </w:r>
    </w:p>
    <w:p w14:paraId="7E334AD7">
      <w:pPr>
        <w:spacing w:line="600" w:lineRule="exact"/>
        <w:ind w:firstLine="632"/>
        <w:rPr>
          <w:color w:val="000000"/>
          <w:szCs w:val="32"/>
        </w:rPr>
      </w:pPr>
      <w:r>
        <w:rPr>
          <w:rFonts w:hint="eastAsia"/>
          <w:color w:val="000000"/>
          <w:szCs w:val="32"/>
        </w:rPr>
        <w:t>（3）有效发挥湿地功能，改善区域环境状况</w:t>
      </w:r>
    </w:p>
    <w:p w14:paraId="4E353F01">
      <w:pPr>
        <w:spacing w:line="600" w:lineRule="exact"/>
        <w:ind w:firstLine="632"/>
        <w:rPr>
          <w:color w:val="000000"/>
          <w:szCs w:val="32"/>
        </w:rPr>
      </w:pPr>
      <w:r>
        <w:rPr>
          <w:rFonts w:hint="eastAsia"/>
          <w:color w:val="000000"/>
          <w:szCs w:val="32"/>
        </w:rPr>
        <w:t>通过本工程的实施，将有力地促进湿地生态系统的保护与恢复，从而使湿地的多功能得到有效发挥，对改善区域气候等环境条件，减轻自然灾害损失，增进人类健康具有重要意义</w:t>
      </w:r>
      <w:bookmarkStart w:id="179" w:name="_Toc386353254"/>
      <w:bookmarkStart w:id="180" w:name="_Toc27470443"/>
      <w:bookmarkStart w:id="181" w:name="_Toc374782260"/>
      <w:r>
        <w:rPr>
          <w:rFonts w:hint="eastAsia"/>
          <w:color w:val="000000"/>
          <w:szCs w:val="32"/>
        </w:rPr>
        <w:t>。定期发布项目建设相关信息，向社会各界宣传项目目的、意义和进展情况；在项目区涉及社区散发宣传册，提高当地村民的环境保护意识。通过加强湿地保护与恢复，生态监测与有效管理，使水环境始终处于可控范围之内，保障水源地的水生态安全。实施生态种养殖模式。坚决取缔所有湖区的承包养殖合同，恢复人放天养状态。加大农村畜禽养殖污染治理力度，大力推进零排放模式改造、有机肥制造、沼气配套等治理模式，最大限度地降低畜禽养殖造成的污染。加大污染治理力度。加大投资，采用物理（污水净化排放）和生物工程（恢复和补植水生植物降减污染物）措施开展污染治理。</w:t>
      </w:r>
    </w:p>
    <w:p w14:paraId="11788FCA">
      <w:pPr>
        <w:autoSpaceDE w:val="0"/>
        <w:autoSpaceDN w:val="0"/>
        <w:adjustRightInd w:val="0"/>
        <w:ind w:firstLine="632"/>
        <w:rPr>
          <w:color w:val="000000"/>
          <w:szCs w:val="32"/>
        </w:rPr>
      </w:pPr>
      <w:r>
        <w:rPr>
          <w:rFonts w:hint="eastAsia"/>
          <w:szCs w:val="32"/>
        </w:rPr>
        <w:t>依据评分细则，本项满分8分，该项评价得分6分。</w:t>
      </w:r>
    </w:p>
    <w:p w14:paraId="43F197AE">
      <w:pPr>
        <w:pStyle w:val="4"/>
        <w:numPr>
          <w:ilvl w:val="1"/>
          <w:numId w:val="0"/>
        </w:numPr>
        <w:ind w:firstLine="632" w:firstLineChars="200"/>
        <w:rPr>
          <w:rFonts w:ascii="Times New Roman" w:hAnsi="Times New Roman"/>
          <w:color w:val="000000"/>
        </w:rPr>
      </w:pPr>
      <w:bookmarkStart w:id="182" w:name="_Toc7654"/>
      <w:r>
        <w:rPr>
          <w:rFonts w:hint="eastAsia" w:ascii="Times New Roman" w:hAnsi="Times New Roman"/>
          <w:color w:val="000000"/>
        </w:rPr>
        <w:t>2、</w:t>
      </w:r>
      <w:r>
        <w:rPr>
          <w:rFonts w:ascii="Times New Roman" w:hAnsi="Times New Roman"/>
          <w:color w:val="000000"/>
        </w:rPr>
        <w:t>社会效益</w:t>
      </w:r>
      <w:bookmarkEnd w:id="179"/>
      <w:bookmarkEnd w:id="180"/>
      <w:bookmarkEnd w:id="181"/>
      <w:bookmarkEnd w:id="182"/>
    </w:p>
    <w:p w14:paraId="51F19F83">
      <w:pPr>
        <w:spacing w:line="600" w:lineRule="exact"/>
        <w:ind w:firstLine="632"/>
        <w:rPr>
          <w:color w:val="000000"/>
          <w:szCs w:val="32"/>
        </w:rPr>
      </w:pPr>
      <w:r>
        <w:rPr>
          <w:rFonts w:hint="eastAsia"/>
          <w:color w:val="000000"/>
          <w:szCs w:val="32"/>
        </w:rPr>
        <w:t>（1）</w:t>
      </w:r>
      <w:r>
        <w:rPr>
          <w:rFonts w:hint="eastAsia"/>
          <w:kern w:val="0"/>
          <w:szCs w:val="32"/>
        </w:rPr>
        <w:t>坚持共建共治，实现和谐共生</w:t>
      </w:r>
      <w:r>
        <w:rPr>
          <w:rFonts w:hint="eastAsia"/>
          <w:color w:val="000000" w:themeColor="text1"/>
          <w:szCs w:val="32"/>
          <w14:textFill>
            <w14:solidFill>
              <w14:schemeClr w14:val="tx1"/>
            </w14:solidFill>
          </w14:textFill>
        </w:rPr>
        <w:t>。</w:t>
      </w:r>
    </w:p>
    <w:p w14:paraId="536986F9">
      <w:pPr>
        <w:autoSpaceDE w:val="0"/>
        <w:autoSpaceDN w:val="0"/>
        <w:adjustRightInd w:val="0"/>
        <w:ind w:firstLine="632"/>
        <w:rPr>
          <w:color w:val="000000"/>
          <w:szCs w:val="32"/>
        </w:rPr>
      </w:pPr>
      <w:r>
        <w:rPr>
          <w:rFonts w:hint="eastAsia"/>
          <w:color w:val="000000" w:themeColor="text1"/>
          <w:szCs w:val="32"/>
          <w14:textFill>
            <w14:solidFill>
              <w14:schemeClr w14:val="tx1"/>
            </w14:solidFill>
          </w14:textFill>
        </w:rPr>
        <w:t>一是探索共建模式。充分考虑周边群众参与与带动周边产业发展，深入社区开展共建活动，先后召开座谈会二十余次，与周边村签订了共建协议，建立了日常沟通机制，定期组织村民参观考察，增强全民湿地保护意识。二是发动社区参与。积极吸纳周边村组群众从事园区绿化、环卫、安保和保洁等工作，建立良好邻里关系。各村制定了村规民约，实行农户“门前三包”责任制，开展环境卫生整治，同时对排放污水、乱倒垃圾、围湖造田和偷猎野生动植物等破坏湿地资源的行为进行监督举报。聘请湿地公园内村民小组组长、保洁员、网络员20人，负责湿地公园日常管理和工程项目协调，为公园附近村民提供一定的就业岗位。</w:t>
      </w:r>
    </w:p>
    <w:p w14:paraId="756A5614">
      <w:pPr>
        <w:spacing w:line="600" w:lineRule="exact"/>
        <w:ind w:firstLine="632"/>
        <w:rPr>
          <w:color w:val="000000"/>
          <w:szCs w:val="32"/>
        </w:rPr>
      </w:pPr>
      <w:r>
        <w:rPr>
          <w:rFonts w:hint="eastAsia"/>
          <w:color w:val="000000"/>
          <w:szCs w:val="32"/>
        </w:rPr>
        <w:t>（2）促进了区域科研、教育事业进步。</w:t>
      </w:r>
    </w:p>
    <w:p w14:paraId="46F9B831">
      <w:pPr>
        <w:spacing w:line="600" w:lineRule="exact"/>
        <w:ind w:firstLine="632"/>
        <w:rPr>
          <w:color w:val="000000"/>
          <w:szCs w:val="32"/>
        </w:rPr>
      </w:pPr>
      <w:r>
        <w:rPr>
          <w:rFonts w:hint="eastAsia"/>
          <w:color w:val="000000"/>
          <w:szCs w:val="32"/>
        </w:rPr>
        <w:t>通过实施该工程，将大大提高科研能力和宣传教育能力，为湿地保护与合理利用提供重要的基础。同时通过开展对外技术交流与合作，扩大了湿地影响，使张家湖国家湿地公园成为进行科研工作的重要基地，成为自然科普教育的重要场所。</w:t>
      </w:r>
    </w:p>
    <w:p w14:paraId="6165F436">
      <w:pPr>
        <w:ind w:firstLine="632"/>
        <w:rPr>
          <w:color w:val="000000" w:themeColor="text1"/>
          <w:szCs w:val="32"/>
          <w14:textFill>
            <w14:solidFill>
              <w14:schemeClr w14:val="tx1"/>
            </w14:solidFill>
          </w14:textFill>
        </w:rPr>
      </w:pPr>
      <w:r>
        <w:rPr>
          <w:rFonts w:hint="eastAsia"/>
          <w:color w:val="000000" w:themeColor="text1"/>
          <w:szCs w:val="32"/>
          <w14:textFill>
            <w14:solidFill>
              <w14:schemeClr w14:val="tx1"/>
            </w14:solidFill>
          </w14:textFill>
        </w:rPr>
        <w:t>一是建立宣教体系。着眼全面宣教，建设湿地科普宣教馆、湿地自然学校、宣教长廊、标识系统、湿地广场等宣教设施。利用主题鲜明的宣教长廊，湿地标识标牌、旅游交通导识牌，对湿地百科、张家湖湿地文化及动植物资源等湿地知识进行科普宣传，用寓教于乐的方式让湿地访客、市民、学生了解湿地知识。二是开展宣教活动。充分利用“世界湿地日”“爱鸟周”“世界野生动植物日”等特殊时间节点，举办湿地宣传展览、“万人签名护湿地”“湿地知识进课堂”等宣传教育活动；天门市摄影家协会和美术家协会联合开展了“亲近张家湖、感悟大自然”大型采风写生活动。三是加强媒体宣传。开设张家湖国家湿地公园微信公众号，在天门日报开辟专栏，及时向公众发布张家湖国家湿地公园的建设成果、美丽风光、保护措施和科普知识。成立张家湖国家湿地公园志愿者工作队，参与公园保护，在全市形成了关爱张家湖、保护张家湖、建好张家湖的浓厚氛围。</w:t>
      </w:r>
    </w:p>
    <w:p w14:paraId="116E1794">
      <w:pPr>
        <w:autoSpaceDE w:val="0"/>
        <w:autoSpaceDN w:val="0"/>
        <w:adjustRightInd w:val="0"/>
        <w:ind w:firstLine="632"/>
        <w:rPr>
          <w:szCs w:val="32"/>
        </w:rPr>
      </w:pPr>
      <w:r>
        <w:rPr>
          <w:rFonts w:hint="eastAsia"/>
          <w:szCs w:val="32"/>
        </w:rPr>
        <w:t>依据评分细则，本项满分8分，该项评价得分6分。</w:t>
      </w:r>
    </w:p>
    <w:p w14:paraId="2A329969">
      <w:pPr>
        <w:pStyle w:val="4"/>
        <w:numPr>
          <w:ilvl w:val="1"/>
          <w:numId w:val="0"/>
        </w:numPr>
        <w:ind w:firstLine="632" w:firstLineChars="200"/>
        <w:rPr>
          <w:rFonts w:ascii="Times New Roman" w:hAnsi="Times New Roman"/>
          <w:color w:val="000000"/>
        </w:rPr>
      </w:pPr>
      <w:bookmarkStart w:id="183" w:name="_Toc27470444"/>
      <w:bookmarkStart w:id="184" w:name="_Toc386353255"/>
      <w:bookmarkStart w:id="185" w:name="_Toc24446"/>
      <w:r>
        <w:rPr>
          <w:rFonts w:hint="eastAsia" w:ascii="Times New Roman" w:hAnsi="Times New Roman"/>
          <w:color w:val="000000"/>
        </w:rPr>
        <w:t>3</w:t>
      </w:r>
      <w:bookmarkEnd w:id="183"/>
      <w:bookmarkEnd w:id="184"/>
      <w:r>
        <w:rPr>
          <w:rFonts w:hint="eastAsia" w:ascii="Times New Roman" w:hAnsi="Times New Roman"/>
          <w:color w:val="000000"/>
        </w:rPr>
        <w:t>、可持续发展</w:t>
      </w:r>
      <w:bookmarkEnd w:id="185"/>
    </w:p>
    <w:p w14:paraId="7E6B85B8">
      <w:pPr>
        <w:ind w:firstLine="632"/>
        <w:rPr>
          <w:color w:val="000000" w:themeColor="text1"/>
          <w:sz w:val="30"/>
          <w:szCs w:val="30"/>
          <w14:textFill>
            <w14:solidFill>
              <w14:schemeClr w14:val="tx1"/>
            </w14:solidFill>
          </w14:textFill>
        </w:rPr>
      </w:pPr>
      <w:r>
        <w:rPr>
          <w:rFonts w:hint="eastAsia"/>
          <w:color w:val="000000"/>
          <w:szCs w:val="32"/>
        </w:rPr>
        <w:t>通过项目的实施，将提高公众的综合素质，增强人们的法制观念。发展绿色产业，将促进湿地产业的多元化，拓宽发展空间，实现由传统经济向现代经济的转变，提高湿地开发的整体效益和可持续发展能力，为安置剩余劳动力，促进社会稳定发挥重要作用。通过该项目的实施，将会提高湿地生态系统的稳定性，美化环境，促进旅游业的发展，改善投资环境。张家湖国家湿地公园在增加湿地公园收入的同时，也增加了当地政府的财政收入，而且对于减轻自然灾害，缓解环境危机、保护工农业生产等方面所产生的巨大经济效益</w:t>
      </w:r>
      <w:bookmarkStart w:id="186" w:name="_Toc506835282"/>
      <w:bookmarkStart w:id="187" w:name="_Toc507532220"/>
      <w:bookmarkStart w:id="188" w:name="_Toc12121"/>
      <w:bookmarkStart w:id="189" w:name="_Toc440720317"/>
      <w:r>
        <w:rPr>
          <w:rFonts w:hint="eastAsia"/>
          <w:szCs w:val="32"/>
        </w:rPr>
        <w:t>教等数据，实现一个智慧平台管遍整个湿地公园。</w:t>
      </w:r>
      <w:bookmarkEnd w:id="186"/>
      <w:bookmarkEnd w:id="187"/>
      <w:bookmarkEnd w:id="188"/>
      <w:bookmarkEnd w:id="189"/>
      <w:r>
        <w:rPr>
          <w:rFonts w:hint="eastAsia"/>
          <w:color w:val="000000" w:themeColor="text1"/>
          <w:szCs w:val="32"/>
          <w14:textFill>
            <w14:solidFill>
              <w14:schemeClr w14:val="tx1"/>
            </w14:solidFill>
          </w14:textFill>
        </w:rPr>
        <w:t>在周边9个村着力打造“水八仙”（ 即野莲、野菱、芡实、荸荠、慈菇、茭白、水芋头、水芹菜等水生蔬菜）万亩特色产业基地，构建“基地+农户+公司（合作社）+电商平台”运营模式，全力打造“水八仙”电商产业园，助推农村经济持续健康发展。2019年网络线上零售总额突破2000万元。</w:t>
      </w:r>
    </w:p>
    <w:p w14:paraId="03E2957C">
      <w:pPr>
        <w:autoSpaceDE w:val="0"/>
        <w:autoSpaceDN w:val="0"/>
        <w:adjustRightInd w:val="0"/>
        <w:ind w:firstLine="632"/>
      </w:pPr>
      <w:r>
        <w:rPr>
          <w:rFonts w:hint="eastAsia"/>
          <w:szCs w:val="32"/>
        </w:rPr>
        <w:t>依据评分细则，本项满分6分，该项评价得分6分。</w:t>
      </w:r>
    </w:p>
    <w:p w14:paraId="3ABAD9B5">
      <w:pPr>
        <w:pStyle w:val="4"/>
        <w:numPr>
          <w:ilvl w:val="1"/>
          <w:numId w:val="0"/>
        </w:numPr>
        <w:ind w:firstLine="632" w:firstLineChars="200"/>
        <w:rPr>
          <w:rFonts w:ascii="Times New Roman" w:hAnsi="Times New Roman"/>
          <w:color w:val="000000"/>
        </w:rPr>
      </w:pPr>
      <w:bookmarkStart w:id="190" w:name="_Toc591"/>
      <w:r>
        <w:rPr>
          <w:rFonts w:hint="eastAsia" w:ascii="Times New Roman" w:hAnsi="Times New Roman"/>
          <w:color w:val="000000"/>
        </w:rPr>
        <w:t>4、满意度</w:t>
      </w:r>
      <w:bookmarkEnd w:id="190"/>
    </w:p>
    <w:p w14:paraId="7FAA642A">
      <w:pPr>
        <w:widowControl/>
        <w:ind w:firstLine="632"/>
        <w:rPr>
          <w:kern w:val="0"/>
          <w:szCs w:val="32"/>
        </w:rPr>
      </w:pPr>
      <w:r>
        <w:rPr>
          <w:rFonts w:hint="eastAsia"/>
        </w:rPr>
        <w:t>我们为了充分了解项目的实施情况及效果，设计了两类型调查问卷方式。第一类“线下</w:t>
      </w:r>
      <w:r>
        <w:rPr>
          <w:rFonts w:hint="eastAsia"/>
          <w:color w:val="000000" w:themeColor="text1"/>
          <w:szCs w:val="32"/>
          <w14:textFill>
            <w14:solidFill>
              <w14:schemeClr w14:val="tx1"/>
            </w14:solidFill>
          </w14:textFill>
        </w:rPr>
        <w:t>省级财政湿地保护与恢复</w:t>
      </w:r>
      <w:r>
        <w:rPr>
          <w:rFonts w:hint="eastAsia"/>
          <w:color w:val="000000" w:themeColor="text1"/>
          <w:szCs w:val="32"/>
          <w:lang w:eastAsia="zh-Hans"/>
          <w14:textFill>
            <w14:solidFill>
              <w14:schemeClr w14:val="tx1"/>
            </w14:solidFill>
          </w14:textFill>
        </w:rPr>
        <w:t>项目</w:t>
      </w:r>
      <w:r>
        <w:rPr>
          <w:rFonts w:hint="eastAsia"/>
        </w:rPr>
        <w:t>满意度”问卷，采用现场调查的方式，通过实地调研、随机面访的模式进行下发，调查对象为项目覆盖区的群众,主要调查对</w:t>
      </w:r>
      <w:r>
        <w:rPr>
          <w:rFonts w:hint="eastAsia"/>
          <w:color w:val="000000" w:themeColor="text1"/>
          <w:szCs w:val="32"/>
          <w14:textFill>
            <w14:solidFill>
              <w14:schemeClr w14:val="tx1"/>
            </w14:solidFill>
          </w14:textFill>
        </w:rPr>
        <w:t>省级财政湿地保护与恢复</w:t>
      </w:r>
      <w:r>
        <w:rPr>
          <w:rFonts w:hint="eastAsia"/>
          <w:color w:val="000000" w:themeColor="text1"/>
          <w:szCs w:val="32"/>
          <w:lang w:eastAsia="zh-Hans"/>
          <w14:textFill>
            <w14:solidFill>
              <w14:schemeClr w14:val="tx1"/>
            </w14:solidFill>
          </w14:textFill>
        </w:rPr>
        <w:t>项目</w:t>
      </w:r>
      <w:r>
        <w:rPr>
          <w:rFonts w:hint="eastAsia"/>
        </w:rPr>
        <w:t>的满意程度；第二类为“线上</w:t>
      </w:r>
      <w:r>
        <w:rPr>
          <w:rFonts w:hint="eastAsia"/>
          <w:color w:val="000000" w:themeColor="text1"/>
          <w:szCs w:val="32"/>
          <w14:textFill>
            <w14:solidFill>
              <w14:schemeClr w14:val="tx1"/>
            </w14:solidFill>
          </w14:textFill>
        </w:rPr>
        <w:t>省级财政湿地保护与恢复</w:t>
      </w:r>
      <w:r>
        <w:rPr>
          <w:rFonts w:hint="eastAsia"/>
          <w:color w:val="000000" w:themeColor="text1"/>
          <w:szCs w:val="32"/>
          <w:lang w:eastAsia="zh-Hans"/>
          <w14:textFill>
            <w14:solidFill>
              <w14:schemeClr w14:val="tx1"/>
            </w14:solidFill>
          </w14:textFill>
        </w:rPr>
        <w:t>项目</w:t>
      </w:r>
      <w:r>
        <w:rPr>
          <w:rFonts w:hint="eastAsia"/>
        </w:rPr>
        <w:t>满意度”问卷，采用线上（腾讯网调）的方式，调查对象为湿地公园管理局签约合同单位服务质量情况，主要了解张家湖周边关联人群对</w:t>
      </w:r>
      <w:r>
        <w:rPr>
          <w:rFonts w:hint="eastAsia"/>
          <w:color w:val="000000" w:themeColor="text1"/>
          <w:szCs w:val="32"/>
          <w14:textFill>
            <w14:solidFill>
              <w14:schemeClr w14:val="tx1"/>
            </w14:solidFill>
          </w14:textFill>
        </w:rPr>
        <w:t>省级财政湿地保护与恢复</w:t>
      </w:r>
      <w:r>
        <w:rPr>
          <w:rFonts w:hint="eastAsia"/>
          <w:color w:val="000000" w:themeColor="text1"/>
          <w:szCs w:val="32"/>
          <w:lang w:eastAsia="zh-Hans"/>
          <w14:textFill>
            <w14:solidFill>
              <w14:schemeClr w14:val="tx1"/>
            </w14:solidFill>
          </w14:textFill>
        </w:rPr>
        <w:t>项目</w:t>
      </w:r>
      <w:r>
        <w:rPr>
          <w:rFonts w:hint="eastAsia"/>
        </w:rPr>
        <w:t>资金等方面的满意程度。一共发出调查文件50份，收回有效问卷49份，收回率98%，综合满意度9.1/10=91%。</w:t>
      </w:r>
      <w:r>
        <w:rPr>
          <w:rFonts w:hint="eastAsia"/>
          <w:kern w:val="0"/>
          <w:szCs w:val="32"/>
        </w:rPr>
        <w:t>满意度统计详情如下：</w:t>
      </w:r>
    </w:p>
    <w:tbl>
      <w:tblPr>
        <w:tblStyle w:val="25"/>
        <w:tblpPr w:leftFromText="180" w:rightFromText="180" w:vertAnchor="text" w:horzAnchor="page" w:tblpX="1995" w:tblpY="842"/>
        <w:tblOverlap w:val="never"/>
        <w:tblW w:w="830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94"/>
        <w:gridCol w:w="1542"/>
        <w:gridCol w:w="1179"/>
        <w:gridCol w:w="1179"/>
        <w:gridCol w:w="1156"/>
        <w:gridCol w:w="1155"/>
      </w:tblGrid>
      <w:tr w14:paraId="539667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trPr>
        <w:tc>
          <w:tcPr>
            <w:tcW w:w="2094" w:type="dxa"/>
            <w:tcBorders>
              <w:top w:val="single" w:color="000000" w:sz="4" w:space="0"/>
              <w:left w:val="single" w:color="000000" w:sz="4" w:space="0"/>
              <w:bottom w:val="single" w:color="000000" w:sz="4" w:space="0"/>
              <w:right w:val="single" w:color="000000" w:sz="4" w:space="0"/>
            </w:tcBorders>
            <w:vAlign w:val="center"/>
          </w:tcPr>
          <w:p w14:paraId="48F2C201">
            <w:pPr>
              <w:ind w:firstLine="0" w:firstLineChars="0"/>
              <w:jc w:val="center"/>
              <w:rPr>
                <w:color w:val="000000"/>
                <w:kern w:val="0"/>
                <w:sz w:val="21"/>
              </w:rPr>
            </w:pPr>
            <w:r>
              <w:rPr>
                <w:rFonts w:hint="eastAsia"/>
                <w:color w:val="000000"/>
                <w:kern w:val="0"/>
                <w:sz w:val="21"/>
              </w:rPr>
              <w:t>项  目</w:t>
            </w:r>
          </w:p>
        </w:tc>
        <w:tc>
          <w:tcPr>
            <w:tcW w:w="1542" w:type="dxa"/>
            <w:tcBorders>
              <w:top w:val="single" w:color="000000" w:sz="4" w:space="0"/>
              <w:left w:val="single" w:color="000000" w:sz="4" w:space="0"/>
              <w:bottom w:val="single" w:color="000000" w:sz="4" w:space="0"/>
              <w:right w:val="single" w:color="000000" w:sz="4" w:space="0"/>
            </w:tcBorders>
            <w:vAlign w:val="center"/>
          </w:tcPr>
          <w:p w14:paraId="0AC72001">
            <w:pPr>
              <w:tabs>
                <w:tab w:val="left" w:pos="278"/>
              </w:tabs>
              <w:ind w:firstLine="0" w:firstLineChars="0"/>
              <w:jc w:val="center"/>
              <w:rPr>
                <w:color w:val="000000"/>
                <w:kern w:val="0"/>
                <w:sz w:val="21"/>
              </w:rPr>
            </w:pPr>
            <w:r>
              <w:rPr>
                <w:rFonts w:hint="eastAsia"/>
                <w:color w:val="000000"/>
                <w:kern w:val="0"/>
                <w:sz w:val="21"/>
              </w:rPr>
              <w:t>非常满意</w:t>
            </w:r>
          </w:p>
        </w:tc>
        <w:tc>
          <w:tcPr>
            <w:tcW w:w="1179" w:type="dxa"/>
            <w:tcBorders>
              <w:top w:val="single" w:color="000000" w:sz="4" w:space="0"/>
              <w:left w:val="single" w:color="000000" w:sz="4" w:space="0"/>
              <w:bottom w:val="single" w:color="000000" w:sz="4" w:space="0"/>
              <w:right w:val="single" w:color="000000" w:sz="4" w:space="0"/>
            </w:tcBorders>
            <w:vAlign w:val="center"/>
          </w:tcPr>
          <w:p w14:paraId="340C519D">
            <w:pPr>
              <w:ind w:firstLine="0" w:firstLineChars="0"/>
              <w:jc w:val="center"/>
              <w:rPr>
                <w:color w:val="000000"/>
                <w:kern w:val="0"/>
                <w:sz w:val="21"/>
              </w:rPr>
            </w:pPr>
            <w:r>
              <w:rPr>
                <w:rFonts w:hint="eastAsia"/>
                <w:color w:val="000000"/>
                <w:kern w:val="0"/>
                <w:sz w:val="21"/>
              </w:rPr>
              <w:t>满 意</w:t>
            </w:r>
          </w:p>
        </w:tc>
        <w:tc>
          <w:tcPr>
            <w:tcW w:w="1179" w:type="dxa"/>
            <w:tcBorders>
              <w:top w:val="single" w:color="000000" w:sz="4" w:space="0"/>
              <w:left w:val="single" w:color="000000" w:sz="4" w:space="0"/>
              <w:bottom w:val="single" w:color="000000" w:sz="4" w:space="0"/>
              <w:right w:val="single" w:color="000000" w:sz="4" w:space="0"/>
            </w:tcBorders>
            <w:vAlign w:val="center"/>
          </w:tcPr>
          <w:p w14:paraId="55954D8C">
            <w:pPr>
              <w:ind w:firstLine="0" w:firstLineChars="0"/>
              <w:jc w:val="center"/>
              <w:rPr>
                <w:color w:val="000000"/>
                <w:kern w:val="0"/>
                <w:sz w:val="21"/>
              </w:rPr>
            </w:pPr>
            <w:r>
              <w:rPr>
                <w:rFonts w:hint="eastAsia"/>
                <w:color w:val="000000"/>
                <w:kern w:val="0"/>
                <w:sz w:val="21"/>
              </w:rPr>
              <w:t>一 般</w:t>
            </w:r>
          </w:p>
        </w:tc>
        <w:tc>
          <w:tcPr>
            <w:tcW w:w="1156" w:type="dxa"/>
            <w:tcBorders>
              <w:top w:val="single" w:color="000000" w:sz="4" w:space="0"/>
              <w:left w:val="single" w:color="000000" w:sz="4" w:space="0"/>
              <w:bottom w:val="single" w:color="000000" w:sz="4" w:space="0"/>
              <w:right w:val="single" w:color="000000" w:sz="4" w:space="0"/>
            </w:tcBorders>
            <w:vAlign w:val="center"/>
          </w:tcPr>
          <w:p w14:paraId="6BCDE067">
            <w:pPr>
              <w:ind w:firstLine="0" w:firstLineChars="0"/>
              <w:jc w:val="center"/>
              <w:rPr>
                <w:color w:val="000000"/>
                <w:kern w:val="0"/>
                <w:sz w:val="21"/>
              </w:rPr>
            </w:pPr>
            <w:r>
              <w:rPr>
                <w:rFonts w:hint="eastAsia"/>
                <w:color w:val="000000"/>
                <w:kern w:val="0"/>
                <w:sz w:val="21"/>
              </w:rPr>
              <w:t>不满意</w:t>
            </w:r>
          </w:p>
        </w:tc>
        <w:tc>
          <w:tcPr>
            <w:tcW w:w="1155" w:type="dxa"/>
            <w:tcBorders>
              <w:top w:val="single" w:color="000000" w:sz="4" w:space="0"/>
              <w:left w:val="single" w:color="000000" w:sz="4" w:space="0"/>
              <w:bottom w:val="single" w:color="000000" w:sz="4" w:space="0"/>
              <w:right w:val="single" w:color="000000" w:sz="4" w:space="0"/>
            </w:tcBorders>
            <w:vAlign w:val="center"/>
          </w:tcPr>
          <w:p w14:paraId="20337D74">
            <w:pPr>
              <w:ind w:firstLine="0" w:firstLineChars="0"/>
              <w:jc w:val="center"/>
              <w:rPr>
                <w:color w:val="000000"/>
                <w:kern w:val="0"/>
                <w:sz w:val="21"/>
              </w:rPr>
            </w:pPr>
            <w:r>
              <w:rPr>
                <w:rFonts w:hint="eastAsia"/>
                <w:color w:val="000000"/>
                <w:kern w:val="0"/>
                <w:sz w:val="21"/>
              </w:rPr>
              <w:t>合  计</w:t>
            </w:r>
          </w:p>
        </w:tc>
      </w:tr>
      <w:tr w14:paraId="33456E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trPr>
        <w:tc>
          <w:tcPr>
            <w:tcW w:w="2094" w:type="dxa"/>
            <w:tcBorders>
              <w:top w:val="single" w:color="000000" w:sz="4" w:space="0"/>
              <w:left w:val="single" w:color="000000" w:sz="4" w:space="0"/>
              <w:bottom w:val="single" w:color="000000" w:sz="4" w:space="0"/>
              <w:right w:val="single" w:color="000000" w:sz="4" w:space="0"/>
            </w:tcBorders>
            <w:vAlign w:val="center"/>
          </w:tcPr>
          <w:p w14:paraId="3C0FE69D">
            <w:pPr>
              <w:ind w:firstLine="0" w:firstLineChars="0"/>
              <w:jc w:val="center"/>
              <w:rPr>
                <w:color w:val="000000"/>
                <w:kern w:val="0"/>
                <w:sz w:val="21"/>
              </w:rPr>
            </w:pPr>
            <w:r>
              <w:rPr>
                <w:rFonts w:hint="eastAsia"/>
                <w:color w:val="000000"/>
                <w:kern w:val="0"/>
                <w:sz w:val="21"/>
              </w:rPr>
              <w:t>关联对象满意度</w:t>
            </w:r>
          </w:p>
        </w:tc>
        <w:tc>
          <w:tcPr>
            <w:tcW w:w="1542" w:type="dxa"/>
            <w:tcBorders>
              <w:top w:val="single" w:color="000000" w:sz="4" w:space="0"/>
              <w:left w:val="single" w:color="000000" w:sz="4" w:space="0"/>
              <w:bottom w:val="single" w:color="000000" w:sz="4" w:space="0"/>
              <w:right w:val="single" w:color="000000" w:sz="4" w:space="0"/>
            </w:tcBorders>
            <w:vAlign w:val="center"/>
          </w:tcPr>
          <w:p w14:paraId="4D67965C">
            <w:pPr>
              <w:ind w:firstLine="0" w:firstLineChars="0"/>
              <w:jc w:val="center"/>
              <w:rPr>
                <w:color w:val="000000"/>
                <w:kern w:val="0"/>
                <w:sz w:val="21"/>
              </w:rPr>
            </w:pPr>
            <w:r>
              <w:rPr>
                <w:rFonts w:hint="eastAsia"/>
                <w:color w:val="000000"/>
                <w:kern w:val="0"/>
                <w:sz w:val="21"/>
              </w:rPr>
              <w:t>28</w:t>
            </w:r>
          </w:p>
        </w:tc>
        <w:tc>
          <w:tcPr>
            <w:tcW w:w="1179" w:type="dxa"/>
            <w:tcBorders>
              <w:top w:val="single" w:color="000000" w:sz="4" w:space="0"/>
              <w:left w:val="single" w:color="000000" w:sz="4" w:space="0"/>
              <w:bottom w:val="single" w:color="000000" w:sz="4" w:space="0"/>
              <w:right w:val="single" w:color="000000" w:sz="4" w:space="0"/>
            </w:tcBorders>
            <w:vAlign w:val="center"/>
          </w:tcPr>
          <w:p w14:paraId="37E5ECCC">
            <w:pPr>
              <w:ind w:firstLine="0" w:firstLineChars="0"/>
              <w:jc w:val="center"/>
              <w:rPr>
                <w:color w:val="000000"/>
                <w:kern w:val="0"/>
                <w:sz w:val="21"/>
              </w:rPr>
            </w:pPr>
            <w:r>
              <w:rPr>
                <w:rFonts w:hint="eastAsia"/>
                <w:color w:val="000000"/>
                <w:kern w:val="0"/>
                <w:sz w:val="21"/>
              </w:rPr>
              <w:t>20</w:t>
            </w:r>
          </w:p>
        </w:tc>
        <w:tc>
          <w:tcPr>
            <w:tcW w:w="1179" w:type="dxa"/>
            <w:tcBorders>
              <w:top w:val="single" w:color="000000" w:sz="4" w:space="0"/>
              <w:left w:val="single" w:color="000000" w:sz="4" w:space="0"/>
              <w:bottom w:val="single" w:color="000000" w:sz="4" w:space="0"/>
              <w:right w:val="single" w:color="000000" w:sz="4" w:space="0"/>
            </w:tcBorders>
            <w:vAlign w:val="center"/>
          </w:tcPr>
          <w:p w14:paraId="6E880F94">
            <w:pPr>
              <w:ind w:firstLine="0" w:firstLineChars="0"/>
              <w:jc w:val="center"/>
              <w:rPr>
                <w:color w:val="000000"/>
                <w:kern w:val="0"/>
                <w:sz w:val="21"/>
              </w:rPr>
            </w:pPr>
            <w:r>
              <w:rPr>
                <w:rFonts w:hint="eastAsia"/>
                <w:color w:val="000000"/>
                <w:kern w:val="0"/>
                <w:sz w:val="21"/>
              </w:rPr>
              <w:t>1</w:t>
            </w:r>
          </w:p>
        </w:tc>
        <w:tc>
          <w:tcPr>
            <w:tcW w:w="1156" w:type="dxa"/>
            <w:tcBorders>
              <w:top w:val="single" w:color="000000" w:sz="4" w:space="0"/>
              <w:left w:val="single" w:color="000000" w:sz="4" w:space="0"/>
              <w:bottom w:val="single" w:color="000000" w:sz="4" w:space="0"/>
              <w:right w:val="single" w:color="000000" w:sz="4" w:space="0"/>
            </w:tcBorders>
            <w:vAlign w:val="center"/>
          </w:tcPr>
          <w:p w14:paraId="2DCF53BE">
            <w:pPr>
              <w:ind w:firstLine="0" w:firstLineChars="0"/>
              <w:jc w:val="center"/>
              <w:rPr>
                <w:color w:val="000000"/>
                <w:kern w:val="0"/>
                <w:sz w:val="21"/>
              </w:rPr>
            </w:pPr>
            <w:r>
              <w:rPr>
                <w:rFonts w:hint="eastAsia"/>
                <w:color w:val="000000"/>
                <w:kern w:val="0"/>
                <w:sz w:val="21"/>
              </w:rPr>
              <w:t>0</w:t>
            </w:r>
          </w:p>
        </w:tc>
        <w:tc>
          <w:tcPr>
            <w:tcW w:w="1155" w:type="dxa"/>
            <w:tcBorders>
              <w:top w:val="single" w:color="000000" w:sz="4" w:space="0"/>
              <w:left w:val="single" w:color="000000" w:sz="4" w:space="0"/>
              <w:bottom w:val="single" w:color="000000" w:sz="4" w:space="0"/>
              <w:right w:val="single" w:color="000000" w:sz="4" w:space="0"/>
            </w:tcBorders>
            <w:vAlign w:val="center"/>
          </w:tcPr>
          <w:p w14:paraId="1585DE35">
            <w:pPr>
              <w:ind w:firstLine="0" w:firstLineChars="0"/>
              <w:jc w:val="center"/>
              <w:rPr>
                <w:color w:val="000000"/>
                <w:kern w:val="0"/>
                <w:sz w:val="21"/>
              </w:rPr>
            </w:pPr>
            <w:r>
              <w:rPr>
                <w:rFonts w:hint="eastAsia"/>
                <w:color w:val="000000"/>
                <w:kern w:val="0"/>
                <w:sz w:val="21"/>
              </w:rPr>
              <w:t>49</w:t>
            </w:r>
          </w:p>
        </w:tc>
      </w:tr>
      <w:tr w14:paraId="017B55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trPr>
        <w:tc>
          <w:tcPr>
            <w:tcW w:w="2094" w:type="dxa"/>
            <w:tcBorders>
              <w:top w:val="single" w:color="000000" w:sz="4" w:space="0"/>
              <w:left w:val="single" w:color="000000" w:sz="4" w:space="0"/>
              <w:bottom w:val="single" w:color="000000" w:sz="4" w:space="0"/>
              <w:right w:val="single" w:color="000000" w:sz="4" w:space="0"/>
            </w:tcBorders>
            <w:vAlign w:val="center"/>
          </w:tcPr>
          <w:p w14:paraId="43F0A7BB">
            <w:pPr>
              <w:ind w:firstLine="0" w:firstLineChars="0"/>
              <w:jc w:val="center"/>
              <w:rPr>
                <w:color w:val="000000"/>
                <w:kern w:val="0"/>
                <w:sz w:val="21"/>
              </w:rPr>
            </w:pPr>
            <w:r>
              <w:rPr>
                <w:rFonts w:hint="eastAsia"/>
                <w:color w:val="000000"/>
                <w:kern w:val="0"/>
                <w:sz w:val="21"/>
              </w:rPr>
              <w:t>分  值</w:t>
            </w:r>
          </w:p>
        </w:tc>
        <w:tc>
          <w:tcPr>
            <w:tcW w:w="1542" w:type="dxa"/>
            <w:tcBorders>
              <w:top w:val="single" w:color="000000" w:sz="4" w:space="0"/>
              <w:left w:val="single" w:color="000000" w:sz="4" w:space="0"/>
              <w:bottom w:val="single" w:color="000000" w:sz="4" w:space="0"/>
              <w:right w:val="single" w:color="000000" w:sz="4" w:space="0"/>
            </w:tcBorders>
            <w:vAlign w:val="center"/>
          </w:tcPr>
          <w:p w14:paraId="379423B0">
            <w:pPr>
              <w:ind w:firstLine="0" w:firstLineChars="0"/>
              <w:jc w:val="center"/>
              <w:rPr>
                <w:color w:val="000000"/>
                <w:kern w:val="0"/>
                <w:sz w:val="21"/>
              </w:rPr>
            </w:pPr>
            <w:r>
              <w:rPr>
                <w:rFonts w:hint="eastAsia"/>
                <w:color w:val="000000"/>
                <w:kern w:val="0"/>
                <w:sz w:val="21"/>
              </w:rPr>
              <w:t>10</w:t>
            </w:r>
          </w:p>
        </w:tc>
        <w:tc>
          <w:tcPr>
            <w:tcW w:w="1179" w:type="dxa"/>
            <w:tcBorders>
              <w:top w:val="single" w:color="000000" w:sz="4" w:space="0"/>
              <w:left w:val="single" w:color="000000" w:sz="4" w:space="0"/>
              <w:bottom w:val="single" w:color="000000" w:sz="4" w:space="0"/>
              <w:right w:val="single" w:color="000000" w:sz="4" w:space="0"/>
            </w:tcBorders>
            <w:vAlign w:val="center"/>
          </w:tcPr>
          <w:p w14:paraId="38837FCA">
            <w:pPr>
              <w:ind w:firstLine="0" w:firstLineChars="0"/>
              <w:jc w:val="center"/>
              <w:rPr>
                <w:color w:val="000000"/>
                <w:kern w:val="0"/>
                <w:sz w:val="21"/>
              </w:rPr>
            </w:pPr>
            <w:r>
              <w:rPr>
                <w:rFonts w:hint="eastAsia"/>
                <w:color w:val="000000"/>
                <w:kern w:val="0"/>
                <w:sz w:val="21"/>
              </w:rPr>
              <w:t>8</w:t>
            </w:r>
          </w:p>
        </w:tc>
        <w:tc>
          <w:tcPr>
            <w:tcW w:w="1179" w:type="dxa"/>
            <w:tcBorders>
              <w:top w:val="single" w:color="000000" w:sz="4" w:space="0"/>
              <w:left w:val="single" w:color="000000" w:sz="4" w:space="0"/>
              <w:bottom w:val="single" w:color="000000" w:sz="4" w:space="0"/>
              <w:right w:val="single" w:color="000000" w:sz="4" w:space="0"/>
            </w:tcBorders>
            <w:vAlign w:val="center"/>
          </w:tcPr>
          <w:p w14:paraId="123B0C81">
            <w:pPr>
              <w:ind w:firstLine="0" w:firstLineChars="0"/>
              <w:jc w:val="center"/>
              <w:rPr>
                <w:color w:val="000000"/>
                <w:kern w:val="0"/>
                <w:sz w:val="21"/>
              </w:rPr>
            </w:pPr>
            <w:r>
              <w:rPr>
                <w:rFonts w:hint="eastAsia"/>
                <w:color w:val="000000"/>
                <w:kern w:val="0"/>
                <w:sz w:val="21"/>
              </w:rPr>
              <w:t>6</w:t>
            </w:r>
          </w:p>
        </w:tc>
        <w:tc>
          <w:tcPr>
            <w:tcW w:w="1156" w:type="dxa"/>
            <w:tcBorders>
              <w:top w:val="single" w:color="000000" w:sz="4" w:space="0"/>
              <w:left w:val="single" w:color="000000" w:sz="4" w:space="0"/>
              <w:bottom w:val="single" w:color="000000" w:sz="4" w:space="0"/>
              <w:right w:val="single" w:color="000000" w:sz="4" w:space="0"/>
            </w:tcBorders>
            <w:vAlign w:val="center"/>
          </w:tcPr>
          <w:p w14:paraId="5DD8439D">
            <w:pPr>
              <w:ind w:firstLine="0" w:firstLineChars="0"/>
              <w:jc w:val="center"/>
              <w:rPr>
                <w:color w:val="000000"/>
                <w:kern w:val="0"/>
                <w:sz w:val="21"/>
              </w:rPr>
            </w:pPr>
            <w:r>
              <w:rPr>
                <w:rFonts w:hint="eastAsia"/>
                <w:color w:val="000000"/>
                <w:kern w:val="0"/>
                <w:sz w:val="21"/>
              </w:rPr>
              <w:t>0</w:t>
            </w:r>
          </w:p>
        </w:tc>
        <w:tc>
          <w:tcPr>
            <w:tcW w:w="1155" w:type="dxa"/>
            <w:tcBorders>
              <w:top w:val="single" w:color="000000" w:sz="4" w:space="0"/>
              <w:left w:val="single" w:color="000000" w:sz="4" w:space="0"/>
              <w:bottom w:val="single" w:color="000000" w:sz="4" w:space="0"/>
              <w:right w:val="single" w:color="000000" w:sz="4" w:space="0"/>
            </w:tcBorders>
            <w:vAlign w:val="center"/>
          </w:tcPr>
          <w:p w14:paraId="45772200">
            <w:pPr>
              <w:ind w:firstLine="412"/>
              <w:jc w:val="center"/>
              <w:rPr>
                <w:color w:val="000000"/>
                <w:kern w:val="0"/>
                <w:sz w:val="21"/>
              </w:rPr>
            </w:pPr>
          </w:p>
        </w:tc>
      </w:tr>
      <w:tr w14:paraId="37DEF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1" w:hRule="atLeast"/>
        </w:trPr>
        <w:tc>
          <w:tcPr>
            <w:tcW w:w="2094" w:type="dxa"/>
            <w:tcBorders>
              <w:top w:val="single" w:color="000000" w:sz="4" w:space="0"/>
              <w:left w:val="single" w:color="000000" w:sz="4" w:space="0"/>
              <w:bottom w:val="single" w:color="000000" w:sz="4" w:space="0"/>
              <w:right w:val="single" w:color="000000" w:sz="4" w:space="0"/>
            </w:tcBorders>
            <w:vAlign w:val="center"/>
          </w:tcPr>
          <w:p w14:paraId="3812F1E9">
            <w:pPr>
              <w:ind w:firstLine="0" w:firstLineChars="0"/>
              <w:jc w:val="center"/>
              <w:rPr>
                <w:color w:val="000000"/>
                <w:kern w:val="0"/>
                <w:sz w:val="21"/>
              </w:rPr>
            </w:pPr>
            <w:r>
              <w:rPr>
                <w:rFonts w:hint="eastAsia"/>
                <w:color w:val="000000"/>
                <w:sz w:val="21"/>
              </w:rPr>
              <w:t>比  重</w:t>
            </w:r>
          </w:p>
        </w:tc>
        <w:tc>
          <w:tcPr>
            <w:tcW w:w="1542" w:type="dxa"/>
            <w:tcBorders>
              <w:top w:val="single" w:color="000000" w:sz="4" w:space="0"/>
              <w:left w:val="single" w:color="000000" w:sz="4" w:space="0"/>
              <w:bottom w:val="single" w:color="000000" w:sz="4" w:space="0"/>
              <w:right w:val="single" w:color="000000" w:sz="4" w:space="0"/>
            </w:tcBorders>
            <w:vAlign w:val="center"/>
          </w:tcPr>
          <w:p w14:paraId="76FD6ED0">
            <w:pPr>
              <w:widowControl/>
              <w:ind w:firstLine="0" w:firstLineChars="0"/>
              <w:jc w:val="center"/>
              <w:textAlignment w:val="center"/>
              <w:rPr>
                <w:color w:val="000000"/>
                <w:kern w:val="0"/>
                <w:sz w:val="21"/>
              </w:rPr>
            </w:pPr>
            <w:r>
              <w:rPr>
                <w:rFonts w:hint="eastAsia"/>
                <w:color w:val="000000"/>
                <w:kern w:val="0"/>
                <w:sz w:val="21"/>
              </w:rPr>
              <w:t>57.1%</w:t>
            </w:r>
          </w:p>
        </w:tc>
        <w:tc>
          <w:tcPr>
            <w:tcW w:w="1179" w:type="dxa"/>
            <w:tcBorders>
              <w:top w:val="single" w:color="000000" w:sz="4" w:space="0"/>
              <w:left w:val="single" w:color="000000" w:sz="4" w:space="0"/>
              <w:bottom w:val="single" w:color="000000" w:sz="4" w:space="0"/>
              <w:right w:val="single" w:color="000000" w:sz="4" w:space="0"/>
            </w:tcBorders>
            <w:vAlign w:val="center"/>
          </w:tcPr>
          <w:p w14:paraId="3F24B970">
            <w:pPr>
              <w:widowControl/>
              <w:ind w:firstLine="0" w:firstLineChars="0"/>
              <w:jc w:val="center"/>
              <w:textAlignment w:val="center"/>
              <w:rPr>
                <w:color w:val="000000"/>
                <w:kern w:val="0"/>
                <w:sz w:val="21"/>
              </w:rPr>
            </w:pPr>
            <w:r>
              <w:rPr>
                <w:rFonts w:hint="eastAsia"/>
                <w:color w:val="000000"/>
                <w:kern w:val="0"/>
                <w:sz w:val="21"/>
              </w:rPr>
              <w:t>40.9%</w:t>
            </w:r>
          </w:p>
        </w:tc>
        <w:tc>
          <w:tcPr>
            <w:tcW w:w="1179" w:type="dxa"/>
            <w:tcBorders>
              <w:top w:val="single" w:color="000000" w:sz="4" w:space="0"/>
              <w:left w:val="single" w:color="000000" w:sz="4" w:space="0"/>
              <w:bottom w:val="single" w:color="000000" w:sz="4" w:space="0"/>
              <w:right w:val="single" w:color="000000" w:sz="4" w:space="0"/>
            </w:tcBorders>
            <w:vAlign w:val="center"/>
          </w:tcPr>
          <w:p w14:paraId="3A3D39BD">
            <w:pPr>
              <w:widowControl/>
              <w:ind w:firstLine="0" w:firstLineChars="0"/>
              <w:jc w:val="center"/>
              <w:textAlignment w:val="center"/>
              <w:rPr>
                <w:color w:val="000000"/>
                <w:kern w:val="0"/>
                <w:sz w:val="21"/>
              </w:rPr>
            </w:pPr>
            <w:r>
              <w:rPr>
                <w:rFonts w:hint="eastAsia"/>
                <w:color w:val="000000"/>
                <w:kern w:val="0"/>
                <w:sz w:val="21"/>
              </w:rPr>
              <w:t>2%</w:t>
            </w:r>
          </w:p>
        </w:tc>
        <w:tc>
          <w:tcPr>
            <w:tcW w:w="1156" w:type="dxa"/>
            <w:tcBorders>
              <w:top w:val="single" w:color="000000" w:sz="4" w:space="0"/>
              <w:left w:val="single" w:color="000000" w:sz="4" w:space="0"/>
              <w:bottom w:val="single" w:color="000000" w:sz="4" w:space="0"/>
              <w:right w:val="single" w:color="000000" w:sz="4" w:space="0"/>
            </w:tcBorders>
            <w:vAlign w:val="center"/>
          </w:tcPr>
          <w:p w14:paraId="169B8734">
            <w:pPr>
              <w:widowControl/>
              <w:ind w:firstLine="0" w:firstLineChars="0"/>
              <w:jc w:val="center"/>
              <w:textAlignment w:val="center"/>
              <w:rPr>
                <w:color w:val="000000"/>
                <w:kern w:val="0"/>
                <w:sz w:val="21"/>
              </w:rPr>
            </w:pPr>
            <w:r>
              <w:rPr>
                <w:rFonts w:hint="eastAsia"/>
                <w:color w:val="000000"/>
                <w:kern w:val="0"/>
                <w:sz w:val="21"/>
              </w:rPr>
              <w:t>0</w:t>
            </w:r>
          </w:p>
        </w:tc>
        <w:tc>
          <w:tcPr>
            <w:tcW w:w="1155" w:type="dxa"/>
            <w:tcBorders>
              <w:top w:val="single" w:color="000000" w:sz="4" w:space="0"/>
              <w:left w:val="single" w:color="000000" w:sz="4" w:space="0"/>
              <w:bottom w:val="single" w:color="000000" w:sz="4" w:space="0"/>
              <w:right w:val="single" w:color="000000" w:sz="4" w:space="0"/>
            </w:tcBorders>
            <w:vAlign w:val="center"/>
          </w:tcPr>
          <w:p w14:paraId="23C63D2D">
            <w:pPr>
              <w:ind w:firstLine="0" w:firstLineChars="0"/>
              <w:jc w:val="center"/>
              <w:rPr>
                <w:color w:val="000000"/>
                <w:kern w:val="0"/>
                <w:sz w:val="21"/>
              </w:rPr>
            </w:pPr>
            <w:r>
              <w:rPr>
                <w:rFonts w:hint="eastAsia"/>
                <w:color w:val="000000"/>
                <w:kern w:val="0"/>
                <w:sz w:val="21"/>
              </w:rPr>
              <w:t>100%</w:t>
            </w:r>
          </w:p>
        </w:tc>
      </w:tr>
    </w:tbl>
    <w:p w14:paraId="1DFCB296">
      <w:pPr>
        <w:ind w:firstLine="0" w:firstLineChars="0"/>
        <w:jc w:val="left"/>
      </w:pPr>
      <w:r>
        <w:rPr>
          <w:rFonts w:hint="eastAsia"/>
        </w:rPr>
        <w:t>综合得分=57.1%*10+40.9％*8+2%*6=9.1分。</w:t>
      </w:r>
    </w:p>
    <w:p w14:paraId="53C87833">
      <w:pPr>
        <w:ind w:firstLine="632"/>
        <w:jc w:val="left"/>
      </w:pPr>
      <w:r>
        <w:rPr>
          <w:rFonts w:hint="eastAsia"/>
        </w:rPr>
        <w:t>依据评分细则，本项满分10分，该项评价得分9.1分。</w:t>
      </w:r>
    </w:p>
    <w:p w14:paraId="6738794F">
      <w:pPr>
        <w:pStyle w:val="4"/>
        <w:numPr>
          <w:ilvl w:val="1"/>
          <w:numId w:val="0"/>
        </w:numPr>
        <w:spacing w:before="0" w:after="0" w:line="560" w:lineRule="exact"/>
        <w:ind w:firstLine="632" w:firstLineChars="200"/>
      </w:pPr>
      <w:bookmarkStart w:id="191" w:name="_Toc22529"/>
      <w:bookmarkStart w:id="192" w:name="_Toc15134"/>
      <w:r>
        <w:rPr>
          <w:rFonts w:hint="eastAsia"/>
        </w:rPr>
        <w:t>四、上年度绩效评价结果的运用情况</w:t>
      </w:r>
      <w:bookmarkEnd w:id="191"/>
      <w:bookmarkEnd w:id="192"/>
    </w:p>
    <w:p w14:paraId="25AD1BD4">
      <w:pPr>
        <w:ind w:firstLine="632"/>
        <w:rPr>
          <w:b/>
          <w:bCs/>
        </w:rPr>
      </w:pPr>
      <w:r>
        <w:rPr>
          <w:rFonts w:hint="eastAsia"/>
        </w:rPr>
        <w:t>上年度未开展项目绩效评价工作，无上年度评价结果运用。</w:t>
      </w:r>
    </w:p>
    <w:p w14:paraId="492CD585">
      <w:pPr>
        <w:ind w:firstLine="0" w:firstLineChars="0"/>
        <w:rPr>
          <w:b/>
          <w:bCs/>
        </w:rPr>
      </w:pPr>
      <w:r>
        <w:rPr>
          <w:rFonts w:hint="eastAsia"/>
          <w:b/>
          <w:bCs/>
        </w:rPr>
        <w:t>附件：</w:t>
      </w:r>
    </w:p>
    <w:p w14:paraId="277341CC">
      <w:pPr>
        <w:ind w:firstLine="632"/>
      </w:pPr>
      <w:r>
        <w:rPr>
          <w:rFonts w:hint="eastAsia"/>
        </w:rPr>
        <w:t>1.绩效评价工作方案；</w:t>
      </w:r>
    </w:p>
    <w:p w14:paraId="5824C38D">
      <w:pPr>
        <w:ind w:firstLine="632"/>
      </w:pPr>
      <w:r>
        <w:rPr>
          <w:rFonts w:hint="eastAsia"/>
        </w:rPr>
        <w:t>2.绩效评价评分细则；</w:t>
      </w:r>
    </w:p>
    <w:p w14:paraId="11AC7407">
      <w:pPr>
        <w:ind w:firstLine="632"/>
      </w:pPr>
      <w:r>
        <w:rPr>
          <w:rFonts w:hint="eastAsia"/>
        </w:rPr>
        <w:t>3.绩效评价评分表；</w:t>
      </w:r>
    </w:p>
    <w:p w14:paraId="3E68BB4B">
      <w:pPr>
        <w:ind w:firstLine="632"/>
      </w:pPr>
      <w:r>
        <w:rPr>
          <w:rFonts w:hint="eastAsia"/>
        </w:rPr>
        <w:t>4.项目资金执行情况明细表;</w:t>
      </w:r>
    </w:p>
    <w:p w14:paraId="3F7F5C44">
      <w:pPr>
        <w:ind w:firstLine="632"/>
      </w:pPr>
      <w:r>
        <w:rPr>
          <w:rFonts w:hint="eastAsia"/>
        </w:rPr>
        <w:t>5.现场图片；</w:t>
      </w:r>
    </w:p>
    <w:p w14:paraId="5945FD4F">
      <w:pPr>
        <w:ind w:firstLine="632"/>
      </w:pPr>
      <w:r>
        <w:rPr>
          <w:rFonts w:hint="eastAsia"/>
        </w:rPr>
        <w:t>6.调查问卷；</w:t>
      </w:r>
    </w:p>
    <w:p w14:paraId="2B6FC452">
      <w:pPr>
        <w:ind w:firstLine="632"/>
      </w:pPr>
      <w:r>
        <w:rPr>
          <w:rFonts w:hint="eastAsia"/>
        </w:rPr>
        <w:t>7.专家意见书；</w:t>
      </w:r>
    </w:p>
    <w:p w14:paraId="4C1D126B">
      <w:pPr>
        <w:pStyle w:val="2"/>
        <w:tabs>
          <w:tab w:val="left" w:pos="603"/>
        </w:tabs>
        <w:ind w:firstLine="0" w:firstLineChars="0"/>
      </w:pPr>
    </w:p>
    <w:p w14:paraId="03C0B90F">
      <w:pPr>
        <w:pStyle w:val="2"/>
        <w:ind w:firstLine="0" w:firstLineChars="0"/>
      </w:pPr>
      <w:r>
        <w:rPr>
          <w:rFonts w:hint="eastAsia"/>
        </w:rPr>
        <w:t>(此页无正文）</w:t>
      </w:r>
    </w:p>
    <w:p w14:paraId="30C06139">
      <w:pPr>
        <w:pStyle w:val="2"/>
        <w:ind w:firstLine="0" w:firstLineChars="0"/>
      </w:pPr>
    </w:p>
    <w:p w14:paraId="0B081566">
      <w:pPr>
        <w:pStyle w:val="2"/>
        <w:ind w:firstLine="0" w:firstLineChars="0"/>
      </w:pPr>
    </w:p>
    <w:p w14:paraId="5B9E8617">
      <w:pPr>
        <w:ind w:firstLine="0" w:firstLineChars="0"/>
        <w:jc w:val="left"/>
      </w:pPr>
      <w:r>
        <w:rPr>
          <w:rFonts w:hint="eastAsia"/>
        </w:rPr>
        <w:t>湖北金伯乐资产评估事务有限公司</w:t>
      </w:r>
    </w:p>
    <w:p w14:paraId="42CAF523">
      <w:pPr>
        <w:ind w:firstLine="0" w:firstLineChars="0"/>
        <w:jc w:val="left"/>
      </w:pPr>
    </w:p>
    <w:p w14:paraId="69CB858A">
      <w:pPr>
        <w:pStyle w:val="2"/>
        <w:ind w:firstLine="632"/>
      </w:pPr>
    </w:p>
    <w:p w14:paraId="507F4CD1">
      <w:pPr>
        <w:ind w:firstLine="0" w:firstLineChars="0"/>
        <w:jc w:val="left"/>
      </w:pPr>
      <w:r>
        <w:rPr>
          <w:rFonts w:hint="eastAsia"/>
        </w:rPr>
        <w:t>主评人(资产评估师)：</w:t>
      </w:r>
    </w:p>
    <w:p w14:paraId="0B216E58">
      <w:pPr>
        <w:tabs>
          <w:tab w:val="left" w:pos="398"/>
        </w:tabs>
        <w:ind w:firstLine="4740" w:firstLineChars="1500"/>
        <w:jc w:val="left"/>
      </w:pPr>
      <w:r>
        <w:rPr>
          <w:rFonts w:hint="eastAsia"/>
        </w:rPr>
        <w:tab/>
      </w:r>
    </w:p>
    <w:p w14:paraId="5646F010">
      <w:pPr>
        <w:pStyle w:val="2"/>
        <w:ind w:firstLine="632"/>
      </w:pPr>
    </w:p>
    <w:p w14:paraId="3951B70B">
      <w:pPr>
        <w:ind w:firstLine="0" w:firstLineChars="0"/>
        <w:jc w:val="left"/>
        <w:rPr>
          <w:sz w:val="44"/>
          <w:szCs w:val="44"/>
        </w:rPr>
      </w:pPr>
      <w:r>
        <w:rPr>
          <w:rFonts w:hint="eastAsia"/>
        </w:rPr>
        <w:t>主评人(资产评估师)：</w:t>
      </w:r>
      <w:bookmarkStart w:id="193" w:name="_Hlk102423641"/>
    </w:p>
    <w:p w14:paraId="7BF807F9">
      <w:pPr>
        <w:ind w:firstLine="4740" w:firstLineChars="1500"/>
        <w:jc w:val="left"/>
      </w:pPr>
    </w:p>
    <w:p w14:paraId="0ED6A23E">
      <w:pPr>
        <w:pStyle w:val="2"/>
        <w:ind w:firstLine="632"/>
      </w:pPr>
    </w:p>
    <w:p w14:paraId="4C0C7A90">
      <w:pPr>
        <w:ind w:firstLine="0" w:firstLineChars="0"/>
        <w:jc w:val="left"/>
      </w:pPr>
      <w:r>
        <w:rPr>
          <w:rFonts w:hint="eastAsia"/>
        </w:rPr>
        <w:t>专家（注册工程造价师）：</w:t>
      </w:r>
      <w:bookmarkEnd w:id="193"/>
      <w:r>
        <w:rPr>
          <w:rFonts w:hint="eastAsia"/>
        </w:rPr>
        <w:t>李昌勇</w:t>
      </w:r>
    </w:p>
    <w:p w14:paraId="0A8FF9D9">
      <w:pPr>
        <w:ind w:firstLine="4740" w:firstLineChars="1500"/>
        <w:jc w:val="left"/>
      </w:pPr>
    </w:p>
    <w:p w14:paraId="223BAC51">
      <w:pPr>
        <w:pStyle w:val="2"/>
        <w:ind w:firstLine="632"/>
      </w:pPr>
    </w:p>
    <w:p w14:paraId="7D39EBC2">
      <w:pPr>
        <w:ind w:firstLine="0" w:firstLineChars="0"/>
        <w:jc w:val="left"/>
      </w:pPr>
      <w:r>
        <w:rPr>
          <w:rFonts w:hint="eastAsia"/>
        </w:rPr>
        <w:t>评价小组成员：刘光军</w:t>
      </w:r>
    </w:p>
    <w:p w14:paraId="4FCBEB1B">
      <w:pPr>
        <w:ind w:firstLine="632"/>
        <w:jc w:val="left"/>
      </w:pPr>
    </w:p>
    <w:p w14:paraId="18109F7A">
      <w:pPr>
        <w:pStyle w:val="2"/>
        <w:ind w:firstLine="632"/>
      </w:pPr>
    </w:p>
    <w:p w14:paraId="0E9FB45D">
      <w:pPr>
        <w:ind w:firstLine="0" w:firstLineChars="0"/>
        <w:jc w:val="left"/>
      </w:pPr>
      <w:r>
        <w:rPr>
          <w:rFonts w:hint="eastAsia"/>
        </w:rPr>
        <w:t>日期：二0二二年九月一日</w:t>
      </w:r>
    </w:p>
    <w:sectPr>
      <w:headerReference r:id="rId7" w:type="first"/>
      <w:footerReference r:id="rId10" w:type="first"/>
      <w:headerReference r:id="rId5" w:type="default"/>
      <w:footerReference r:id="rId8" w:type="default"/>
      <w:headerReference r:id="rId6" w:type="even"/>
      <w:footerReference r:id="rId9" w:type="even"/>
      <w:pgSz w:w="11906" w:h="16838"/>
      <w:pgMar w:top="2098" w:right="1474" w:bottom="1985" w:left="1588" w:header="851" w:footer="992" w:gutter="0"/>
      <w:cols w:space="425" w:num="1"/>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32"/>
      </w:pPr>
      <w:r>
        <w:separator/>
      </w:r>
    </w:p>
  </w:endnote>
  <w:endnote w:type="continuationSeparator" w:id="1">
    <w:p>
      <w:pPr>
        <w:spacing w:line="240" w:lineRule="auto"/>
        <w:ind w:firstLine="63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幼圆">
    <w:altName w:val="宋体"/>
    <w:panose1 w:val="00000000000000000000"/>
    <w:charset w:val="86"/>
    <w:family w:val="modern"/>
    <w:pitch w:val="default"/>
    <w:sig w:usb0="00000000" w:usb1="00000000" w:usb2="0000000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方正小标宋_GBK">
    <w:altName w:val="微软雅黑"/>
    <w:panose1 w:val="00000000000000000000"/>
    <w:charset w:val="86"/>
    <w:family w:val="script"/>
    <w:pitch w:val="default"/>
    <w:sig w:usb0="00000000" w:usb1="00000000" w:usb2="0008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8A3C11">
    <w:pPr>
      <w:pStyle w:val="18"/>
      <w:pBdr>
        <w:top w:val="single" w:color="auto" w:sz="4" w:space="0"/>
        <w:between w:val="single" w:color="auto" w:sz="4" w:space="0"/>
      </w:pBdr>
      <w:ind w:firstLine="0" w:firstLineChars="0"/>
      <w:rPr>
        <w:rFonts w:eastAsia="宋体" w:cs="Times New Roman"/>
        <w:sz w:val="24"/>
        <w:szCs w:val="28"/>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1F3130C">
                          <w:pPr>
                            <w:pStyle w:val="18"/>
                            <w:ind w:firstLine="0" w:firstLineChars="0"/>
                          </w:pPr>
                          <w:r>
                            <w:rPr>
                              <w:rStyle w:val="28"/>
                              <w:rFonts w:hint="eastAsia"/>
                              <w:sz w:val="24"/>
                              <w:szCs w:val="28"/>
                            </w:rPr>
                            <w:t xml:space="preserve">   </w:t>
                          </w:r>
                          <w:r>
                            <w:rPr>
                              <w:rStyle w:val="28"/>
                              <w:rFonts w:hint="eastAsia" w:asciiTheme="minorEastAsia" w:hAnsiTheme="minorEastAsia" w:eastAsiaTheme="minorEastAsia"/>
                              <w:sz w:val="28"/>
                              <w:szCs w:val="28"/>
                            </w:rPr>
                            <w:t xml:space="preserve">  </w:t>
                          </w:r>
                          <w:r>
                            <w:rPr>
                              <w:rStyle w:val="28"/>
                              <w:rFonts w:asciiTheme="minorEastAsia" w:hAnsiTheme="minorEastAsia" w:eastAsiaTheme="minorEastAsia"/>
                              <w:sz w:val="28"/>
                              <w:szCs w:val="28"/>
                            </w:rPr>
                            <w:t xml:space="preserve"> </w:t>
                          </w:r>
                          <w:r>
                            <w:rPr>
                              <w:rStyle w:val="28"/>
                              <w:rFonts w:hint="eastAsia" w:asciiTheme="minorEastAsia" w:hAnsiTheme="minorEastAsia" w:eastAsiaTheme="minorEastAsia"/>
                              <w:sz w:val="28"/>
                              <w:szCs w:val="28"/>
                            </w:rPr>
                            <w:t xml:space="preserve">                                                   </w:t>
                          </w:r>
                          <w:r>
                            <w:rPr>
                              <w:rStyle w:val="28"/>
                              <w:rFonts w:asciiTheme="minorEastAsia" w:hAnsiTheme="minorEastAsia" w:eastAsiaTheme="minorEastAsia"/>
                              <w:sz w:val="28"/>
                              <w:szCs w:val="28"/>
                            </w:rPr>
                            <w:t xml:space="preserve"> </w:t>
                          </w:r>
                          <w:r>
                            <w:rPr>
                              <w:rFonts w:asciiTheme="minorEastAsia" w:hAnsiTheme="minorEastAsia" w:eastAsiaTheme="minorEastAsia"/>
                              <w:kern w:val="0"/>
                              <w:sz w:val="28"/>
                              <w:szCs w:val="28"/>
                            </w:rPr>
                            <w:t xml:space="preserve">- </w:t>
                          </w:r>
                          <w:r>
                            <w:rPr>
                              <w:rFonts w:asciiTheme="minorEastAsia" w:hAnsiTheme="minorEastAsia" w:eastAsiaTheme="minorEastAsia"/>
                              <w:kern w:val="0"/>
                              <w:sz w:val="28"/>
                              <w:szCs w:val="28"/>
                            </w:rPr>
                            <w:fldChar w:fldCharType="begin"/>
                          </w:r>
                          <w:r>
                            <w:rPr>
                              <w:rFonts w:asciiTheme="minorEastAsia" w:hAnsiTheme="minorEastAsia" w:eastAsiaTheme="minorEastAsia"/>
                              <w:kern w:val="0"/>
                              <w:sz w:val="28"/>
                              <w:szCs w:val="28"/>
                            </w:rPr>
                            <w:instrText xml:space="preserve"> PAGE </w:instrText>
                          </w:r>
                          <w:r>
                            <w:rPr>
                              <w:rFonts w:asciiTheme="minorEastAsia" w:hAnsiTheme="minorEastAsia" w:eastAsiaTheme="minorEastAsia"/>
                              <w:kern w:val="0"/>
                              <w:sz w:val="28"/>
                              <w:szCs w:val="28"/>
                            </w:rPr>
                            <w:fldChar w:fldCharType="separate"/>
                          </w:r>
                          <w:r>
                            <w:rPr>
                              <w:rFonts w:asciiTheme="minorEastAsia" w:hAnsiTheme="minorEastAsia" w:eastAsiaTheme="minorEastAsia"/>
                              <w:kern w:val="0"/>
                              <w:sz w:val="28"/>
                              <w:szCs w:val="28"/>
                            </w:rPr>
                            <w:t>11</w:t>
                          </w:r>
                          <w:r>
                            <w:rPr>
                              <w:rFonts w:asciiTheme="minorEastAsia" w:hAnsiTheme="minorEastAsia" w:eastAsiaTheme="minorEastAsia"/>
                              <w:kern w:val="0"/>
                              <w:sz w:val="28"/>
                              <w:szCs w:val="28"/>
                            </w:rPr>
                            <w:fldChar w:fldCharType="end"/>
                          </w:r>
                          <w:r>
                            <w:rPr>
                              <w:rFonts w:asciiTheme="minorEastAsia" w:hAnsiTheme="minorEastAsia" w:eastAsiaTheme="minorEastAsia"/>
                              <w:kern w:val="0"/>
                              <w:sz w:val="28"/>
                              <w:szCs w:val="28"/>
                            </w:rPr>
                            <w:t xml:space="preserve"> - </w:t>
                          </w:r>
                          <w:r>
                            <w:rPr>
                              <w:rFonts w:hint="eastAsia" w:asciiTheme="minorEastAsia" w:hAnsiTheme="minorEastAsia" w:eastAsiaTheme="minorEastAsia"/>
                              <w:kern w:val="0"/>
                              <w:sz w:val="28"/>
                              <w:szCs w:val="28"/>
                            </w:rPr>
                            <w:t xml:space="preserve"> </w:t>
                          </w:r>
                          <w:r>
                            <w:rPr>
                              <w:rFonts w:hint="eastAsia"/>
                              <w:kern w:val="0"/>
                              <w:sz w:val="24"/>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1F3130C">
                    <w:pPr>
                      <w:pStyle w:val="18"/>
                      <w:ind w:firstLine="0" w:firstLineChars="0"/>
                    </w:pPr>
                    <w:r>
                      <w:rPr>
                        <w:rStyle w:val="28"/>
                        <w:rFonts w:hint="eastAsia"/>
                        <w:sz w:val="24"/>
                        <w:szCs w:val="28"/>
                      </w:rPr>
                      <w:t xml:space="preserve">   </w:t>
                    </w:r>
                    <w:r>
                      <w:rPr>
                        <w:rStyle w:val="28"/>
                        <w:rFonts w:hint="eastAsia" w:asciiTheme="minorEastAsia" w:hAnsiTheme="minorEastAsia" w:eastAsiaTheme="minorEastAsia"/>
                        <w:sz w:val="28"/>
                        <w:szCs w:val="28"/>
                      </w:rPr>
                      <w:t xml:space="preserve">  </w:t>
                    </w:r>
                    <w:r>
                      <w:rPr>
                        <w:rStyle w:val="28"/>
                        <w:rFonts w:asciiTheme="minorEastAsia" w:hAnsiTheme="minorEastAsia" w:eastAsiaTheme="minorEastAsia"/>
                        <w:sz w:val="28"/>
                        <w:szCs w:val="28"/>
                      </w:rPr>
                      <w:t xml:space="preserve"> </w:t>
                    </w:r>
                    <w:r>
                      <w:rPr>
                        <w:rStyle w:val="28"/>
                        <w:rFonts w:hint="eastAsia" w:asciiTheme="minorEastAsia" w:hAnsiTheme="minorEastAsia" w:eastAsiaTheme="minorEastAsia"/>
                        <w:sz w:val="28"/>
                        <w:szCs w:val="28"/>
                      </w:rPr>
                      <w:t xml:space="preserve">                                                   </w:t>
                    </w:r>
                    <w:r>
                      <w:rPr>
                        <w:rStyle w:val="28"/>
                        <w:rFonts w:asciiTheme="minorEastAsia" w:hAnsiTheme="minorEastAsia" w:eastAsiaTheme="minorEastAsia"/>
                        <w:sz w:val="28"/>
                        <w:szCs w:val="28"/>
                      </w:rPr>
                      <w:t xml:space="preserve"> </w:t>
                    </w:r>
                    <w:r>
                      <w:rPr>
                        <w:rFonts w:asciiTheme="minorEastAsia" w:hAnsiTheme="minorEastAsia" w:eastAsiaTheme="minorEastAsia"/>
                        <w:kern w:val="0"/>
                        <w:sz w:val="28"/>
                        <w:szCs w:val="28"/>
                      </w:rPr>
                      <w:t xml:space="preserve">- </w:t>
                    </w:r>
                    <w:r>
                      <w:rPr>
                        <w:rFonts w:asciiTheme="minorEastAsia" w:hAnsiTheme="minorEastAsia" w:eastAsiaTheme="minorEastAsia"/>
                        <w:kern w:val="0"/>
                        <w:sz w:val="28"/>
                        <w:szCs w:val="28"/>
                      </w:rPr>
                      <w:fldChar w:fldCharType="begin"/>
                    </w:r>
                    <w:r>
                      <w:rPr>
                        <w:rFonts w:asciiTheme="minorEastAsia" w:hAnsiTheme="minorEastAsia" w:eastAsiaTheme="minorEastAsia"/>
                        <w:kern w:val="0"/>
                        <w:sz w:val="28"/>
                        <w:szCs w:val="28"/>
                      </w:rPr>
                      <w:instrText xml:space="preserve"> PAGE </w:instrText>
                    </w:r>
                    <w:r>
                      <w:rPr>
                        <w:rFonts w:asciiTheme="minorEastAsia" w:hAnsiTheme="minorEastAsia" w:eastAsiaTheme="minorEastAsia"/>
                        <w:kern w:val="0"/>
                        <w:sz w:val="28"/>
                        <w:szCs w:val="28"/>
                      </w:rPr>
                      <w:fldChar w:fldCharType="separate"/>
                    </w:r>
                    <w:r>
                      <w:rPr>
                        <w:rFonts w:asciiTheme="minorEastAsia" w:hAnsiTheme="minorEastAsia" w:eastAsiaTheme="minorEastAsia"/>
                        <w:kern w:val="0"/>
                        <w:sz w:val="28"/>
                        <w:szCs w:val="28"/>
                      </w:rPr>
                      <w:t>11</w:t>
                    </w:r>
                    <w:r>
                      <w:rPr>
                        <w:rFonts w:asciiTheme="minorEastAsia" w:hAnsiTheme="minorEastAsia" w:eastAsiaTheme="minorEastAsia"/>
                        <w:kern w:val="0"/>
                        <w:sz w:val="28"/>
                        <w:szCs w:val="28"/>
                      </w:rPr>
                      <w:fldChar w:fldCharType="end"/>
                    </w:r>
                    <w:r>
                      <w:rPr>
                        <w:rFonts w:asciiTheme="minorEastAsia" w:hAnsiTheme="minorEastAsia" w:eastAsiaTheme="minorEastAsia"/>
                        <w:kern w:val="0"/>
                        <w:sz w:val="28"/>
                        <w:szCs w:val="28"/>
                      </w:rPr>
                      <w:t xml:space="preserve"> - </w:t>
                    </w:r>
                    <w:r>
                      <w:rPr>
                        <w:rFonts w:hint="eastAsia" w:asciiTheme="minorEastAsia" w:hAnsiTheme="minorEastAsia" w:eastAsiaTheme="minorEastAsia"/>
                        <w:kern w:val="0"/>
                        <w:sz w:val="28"/>
                        <w:szCs w:val="28"/>
                      </w:rPr>
                      <w:t xml:space="preserve"> </w:t>
                    </w:r>
                    <w:r>
                      <w:rPr>
                        <w:rFonts w:hint="eastAsia"/>
                        <w:kern w:val="0"/>
                        <w:sz w:val="24"/>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031D13">
    <w:pPr>
      <w:pStyle w:val="1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44863C">
    <w:pPr>
      <w:pStyle w:val="1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32"/>
      </w:pPr>
      <w:r>
        <w:separator/>
      </w:r>
    </w:p>
  </w:footnote>
  <w:footnote w:type="continuationSeparator" w:id="1">
    <w:p>
      <w:pPr>
        <w:spacing w:line="240" w:lineRule="auto"/>
        <w:ind w:firstLine="63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37EC72">
    <w:pPr>
      <w:pStyle w:val="19"/>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60EA30">
    <w:pPr>
      <w:pStyle w:val="19"/>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FCF291">
    <w:pPr>
      <w:pStyle w:val="1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3C0798"/>
    <w:multiLevelType w:val="singleLevel"/>
    <w:tmpl w:val="8A3C0798"/>
    <w:lvl w:ilvl="0" w:tentative="0">
      <w:start w:val="3"/>
      <w:numFmt w:val="decimal"/>
      <w:suff w:val="nothing"/>
      <w:lvlText w:val="（%1）"/>
      <w:lvlJc w:val="left"/>
      <w:pPr>
        <w:ind w:left="70"/>
      </w:pPr>
    </w:lvl>
  </w:abstractNum>
  <w:abstractNum w:abstractNumId="1">
    <w:nsid w:val="E9A073C2"/>
    <w:multiLevelType w:val="multilevel"/>
    <w:tmpl w:val="E9A073C2"/>
    <w:lvl w:ilvl="0" w:tentative="0">
      <w:start w:val="1"/>
      <w:numFmt w:val="none"/>
      <w:pStyle w:val="3"/>
      <w:suff w:val="nothing"/>
      <w:lvlText w:val="%1"/>
      <w:lvlJc w:val="left"/>
      <w:pPr>
        <w:tabs>
          <w:tab w:val="left" w:pos="0"/>
        </w:tabs>
        <w:ind w:left="0" w:firstLine="0"/>
      </w:pPr>
      <w:rPr>
        <w:rFonts w:hint="eastAsia" w:ascii="宋体" w:hAnsi="宋体" w:eastAsia="宋体" w:cs="宋体"/>
      </w:rPr>
    </w:lvl>
    <w:lvl w:ilvl="1" w:tentative="0">
      <w:start w:val="1"/>
      <w:numFmt w:val="chineseCounting"/>
      <w:pStyle w:val="4"/>
      <w:suff w:val="nothing"/>
      <w:lvlText w:val="%2、"/>
      <w:lvlJc w:val="left"/>
      <w:pPr>
        <w:tabs>
          <w:tab w:val="left" w:pos="0"/>
        </w:tabs>
        <w:ind w:left="0" w:firstLine="0"/>
      </w:pPr>
      <w:rPr>
        <w:rFonts w:hint="eastAsia" w:ascii="宋体" w:hAnsi="宋体" w:eastAsia="黑体" w:cs="宋体"/>
      </w:rPr>
    </w:lvl>
    <w:lvl w:ilvl="2" w:tentative="0">
      <w:start w:val="1"/>
      <w:numFmt w:val="chineseCounting"/>
      <w:pStyle w:val="5"/>
      <w:suff w:val="nothing"/>
      <w:lvlText w:val="（%3）"/>
      <w:lvlJc w:val="left"/>
      <w:pPr>
        <w:tabs>
          <w:tab w:val="left" w:pos="0"/>
        </w:tabs>
        <w:ind w:left="-50" w:firstLine="400"/>
      </w:pPr>
      <w:rPr>
        <w:rFonts w:hint="eastAsia" w:ascii="宋体" w:hAnsi="宋体" w:eastAsia="楷体" w:cs="宋体"/>
      </w:rPr>
    </w:lvl>
    <w:lvl w:ilvl="3" w:tentative="0">
      <w:start w:val="1"/>
      <w:numFmt w:val="decimal"/>
      <w:pStyle w:val="6"/>
      <w:suff w:val="nothing"/>
      <w:lvlText w:val="%4、"/>
      <w:lvlJc w:val="left"/>
      <w:pPr>
        <w:tabs>
          <w:tab w:val="left" w:pos="0"/>
        </w:tabs>
        <w:ind w:left="62" w:firstLine="340"/>
      </w:pPr>
      <w:rPr>
        <w:rFonts w:hint="eastAsia" w:ascii="宋体" w:hAnsi="宋体" w:eastAsia="楷体" w:cs="宋体"/>
      </w:rPr>
    </w:lvl>
    <w:lvl w:ilvl="4" w:tentative="0">
      <w:start w:val="1"/>
      <w:numFmt w:val="decimal"/>
      <w:pStyle w:val="7"/>
      <w:suff w:val="nothing"/>
      <w:lvlText w:val="（%5）"/>
      <w:lvlJc w:val="left"/>
      <w:pPr>
        <w:tabs>
          <w:tab w:val="left" w:pos="308"/>
        </w:tabs>
        <w:ind w:left="308" w:firstLine="402"/>
      </w:pPr>
      <w:rPr>
        <w:rFonts w:hint="eastAsia" w:ascii="宋体" w:hAnsi="宋体" w:eastAsia="楷体" w:cs="宋体"/>
      </w:rPr>
    </w:lvl>
    <w:lvl w:ilvl="5" w:tentative="0">
      <w:start w:val="1"/>
      <w:numFmt w:val="decimalEnclosedCircleChinese"/>
      <w:pStyle w:val="8"/>
      <w:suff w:val="nothing"/>
      <w:lvlText w:val="%6"/>
      <w:lvlJc w:val="left"/>
      <w:pPr>
        <w:ind w:left="0" w:firstLine="402"/>
      </w:pPr>
      <w:rPr>
        <w:rFonts w:hint="eastAsia" w:ascii="宋体" w:hAnsi="宋体" w:eastAsia="宋体" w:cs="宋体"/>
      </w:rPr>
    </w:lvl>
    <w:lvl w:ilvl="6" w:tentative="0">
      <w:start w:val="1"/>
      <w:numFmt w:val="lowerLetter"/>
      <w:pStyle w:val="9"/>
      <w:suff w:val="nothing"/>
      <w:lvlText w:val="%7．"/>
      <w:lvlJc w:val="left"/>
      <w:pPr>
        <w:ind w:left="0" w:firstLine="402"/>
      </w:pPr>
      <w:rPr>
        <w:rFonts w:hint="eastAsia" w:ascii="宋体" w:hAnsi="宋体" w:eastAsia="宋体" w:cs="宋体"/>
      </w:rPr>
    </w:lvl>
    <w:lvl w:ilvl="7" w:tentative="0">
      <w:start w:val="1"/>
      <w:numFmt w:val="lowerLetter"/>
      <w:pStyle w:val="10"/>
      <w:suff w:val="nothing"/>
      <w:lvlText w:val="%8）"/>
      <w:lvlJc w:val="left"/>
      <w:pPr>
        <w:ind w:left="0" w:firstLine="402"/>
      </w:pPr>
      <w:rPr>
        <w:rFonts w:hint="eastAsia"/>
      </w:rPr>
    </w:lvl>
    <w:lvl w:ilvl="8" w:tentative="0">
      <w:start w:val="1"/>
      <w:numFmt w:val="lowerRoman"/>
      <w:pStyle w:val="11"/>
      <w:suff w:val="nothing"/>
      <w:lvlText w:val="%9 "/>
      <w:lvlJc w:val="left"/>
      <w:pPr>
        <w:ind w:left="0" w:firstLine="402"/>
      </w:pPr>
      <w:rPr>
        <w:rFonts w:hint="eastAsia"/>
      </w:rPr>
    </w:lvl>
  </w:abstractNum>
  <w:abstractNum w:abstractNumId="2">
    <w:nsid w:val="10ADD9AE"/>
    <w:multiLevelType w:val="singleLevel"/>
    <w:tmpl w:val="10ADD9AE"/>
    <w:lvl w:ilvl="0" w:tentative="0">
      <w:start w:val="2"/>
      <w:numFmt w:val="decimal"/>
      <w:suff w:val="nothing"/>
      <w:lvlText w:val="（%1）"/>
      <w:lvlJc w:val="left"/>
    </w:lvl>
  </w:abstractNum>
  <w:abstractNum w:abstractNumId="3">
    <w:nsid w:val="26D3C9AB"/>
    <w:multiLevelType w:val="singleLevel"/>
    <w:tmpl w:val="26D3C9AB"/>
    <w:lvl w:ilvl="0" w:tentative="0">
      <w:start w:val="1"/>
      <w:numFmt w:val="chineseCounting"/>
      <w:suff w:val="space"/>
      <w:lvlText w:val="第%1部分"/>
      <w:lvlJc w:val="left"/>
      <w:rPr>
        <w:rFonts w:hint="eastAsia"/>
      </w:rPr>
    </w:lvl>
  </w:abstractNum>
  <w:abstractNum w:abstractNumId="4">
    <w:nsid w:val="5D37AAD1"/>
    <w:multiLevelType w:val="singleLevel"/>
    <w:tmpl w:val="5D37AAD1"/>
    <w:lvl w:ilvl="0" w:tentative="0">
      <w:start w:val="2"/>
      <w:numFmt w:val="decimal"/>
      <w:lvlText w:val="%1."/>
      <w:lvlJc w:val="left"/>
      <w:pPr>
        <w:tabs>
          <w:tab w:val="left" w:pos="312"/>
        </w:tabs>
      </w:pPr>
    </w:lvl>
  </w:abstractNum>
  <w:num w:numId="1">
    <w:abstractNumId w:val="1"/>
  </w:num>
  <w:num w:numId="2">
    <w:abstractNumId w:val="3"/>
  </w:num>
  <w:num w:numId="3">
    <w:abstractNumId w:val="0"/>
  </w:num>
  <w:num w:numId="4">
    <w:abstractNumId w:val="4"/>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PS_1482987736">
    <w15:presenceInfo w15:providerId="WPS Office" w15:userId="17494380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TrackMoves/>
  <w:documentProtection w:enforcement="0"/>
  <w:defaultTabStop w:val="419"/>
  <w:doNotHyphenateCaps/>
  <w:drawingGridHorizontalSpacing w:val="158"/>
  <w:drawingGridVerticalSpacing w:val="579"/>
  <w:noPunctuationKerning w:val="1"/>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mNTY0YzllOGNjMTNhYzU1NmMxNGNiMWM2OTk3NjMifQ=="/>
  </w:docVars>
  <w:rsids>
    <w:rsidRoot w:val="00172A27"/>
    <w:rsid w:val="00003C27"/>
    <w:rsid w:val="00004848"/>
    <w:rsid w:val="00005E95"/>
    <w:rsid w:val="000060EB"/>
    <w:rsid w:val="00010256"/>
    <w:rsid w:val="00021C20"/>
    <w:rsid w:val="00022040"/>
    <w:rsid w:val="000223E7"/>
    <w:rsid w:val="0002351C"/>
    <w:rsid w:val="00023840"/>
    <w:rsid w:val="00023E49"/>
    <w:rsid w:val="00024649"/>
    <w:rsid w:val="000255AA"/>
    <w:rsid w:val="00026A3F"/>
    <w:rsid w:val="00026B0F"/>
    <w:rsid w:val="000272FC"/>
    <w:rsid w:val="0002773A"/>
    <w:rsid w:val="0003037A"/>
    <w:rsid w:val="000363C0"/>
    <w:rsid w:val="00040C12"/>
    <w:rsid w:val="00042022"/>
    <w:rsid w:val="000444AD"/>
    <w:rsid w:val="000449C1"/>
    <w:rsid w:val="0005155A"/>
    <w:rsid w:val="00051838"/>
    <w:rsid w:val="000565AC"/>
    <w:rsid w:val="00056C67"/>
    <w:rsid w:val="00057EFD"/>
    <w:rsid w:val="0006143A"/>
    <w:rsid w:val="0006560F"/>
    <w:rsid w:val="00071C81"/>
    <w:rsid w:val="0007311B"/>
    <w:rsid w:val="0007374E"/>
    <w:rsid w:val="0007399B"/>
    <w:rsid w:val="000812A4"/>
    <w:rsid w:val="00084326"/>
    <w:rsid w:val="00086CA5"/>
    <w:rsid w:val="00091F69"/>
    <w:rsid w:val="00093D0B"/>
    <w:rsid w:val="00097D82"/>
    <w:rsid w:val="000A109B"/>
    <w:rsid w:val="000A61A7"/>
    <w:rsid w:val="000A64C0"/>
    <w:rsid w:val="000A6EF8"/>
    <w:rsid w:val="000A7ADD"/>
    <w:rsid w:val="000B2951"/>
    <w:rsid w:val="000B45E8"/>
    <w:rsid w:val="000C054F"/>
    <w:rsid w:val="000C1594"/>
    <w:rsid w:val="000C1F32"/>
    <w:rsid w:val="000C2A06"/>
    <w:rsid w:val="000C4601"/>
    <w:rsid w:val="000D3B8C"/>
    <w:rsid w:val="000D64A1"/>
    <w:rsid w:val="000D65DE"/>
    <w:rsid w:val="000F1B3A"/>
    <w:rsid w:val="000F44CC"/>
    <w:rsid w:val="000F55C7"/>
    <w:rsid w:val="000F6106"/>
    <w:rsid w:val="000F631C"/>
    <w:rsid w:val="000F6F44"/>
    <w:rsid w:val="000F7A18"/>
    <w:rsid w:val="001013C7"/>
    <w:rsid w:val="00101AE9"/>
    <w:rsid w:val="0010229A"/>
    <w:rsid w:val="001036AF"/>
    <w:rsid w:val="0010381C"/>
    <w:rsid w:val="00103A2B"/>
    <w:rsid w:val="001074FD"/>
    <w:rsid w:val="00111D96"/>
    <w:rsid w:val="001122A9"/>
    <w:rsid w:val="00113EC6"/>
    <w:rsid w:val="00122A82"/>
    <w:rsid w:val="001260CD"/>
    <w:rsid w:val="0012667D"/>
    <w:rsid w:val="00127AFE"/>
    <w:rsid w:val="00132581"/>
    <w:rsid w:val="0013351C"/>
    <w:rsid w:val="00133FCF"/>
    <w:rsid w:val="00137769"/>
    <w:rsid w:val="00137796"/>
    <w:rsid w:val="00137E96"/>
    <w:rsid w:val="00141A47"/>
    <w:rsid w:val="00141EA8"/>
    <w:rsid w:val="00142FAD"/>
    <w:rsid w:val="001433C7"/>
    <w:rsid w:val="00152A68"/>
    <w:rsid w:val="00154EA1"/>
    <w:rsid w:val="00162961"/>
    <w:rsid w:val="001657F2"/>
    <w:rsid w:val="00172A27"/>
    <w:rsid w:val="00173FAA"/>
    <w:rsid w:val="001759FB"/>
    <w:rsid w:val="00181501"/>
    <w:rsid w:val="00182E24"/>
    <w:rsid w:val="00185A4F"/>
    <w:rsid w:val="00185A81"/>
    <w:rsid w:val="00187C9B"/>
    <w:rsid w:val="001914BA"/>
    <w:rsid w:val="0019162C"/>
    <w:rsid w:val="00192B66"/>
    <w:rsid w:val="00195889"/>
    <w:rsid w:val="00195F8D"/>
    <w:rsid w:val="001978FA"/>
    <w:rsid w:val="001A07AE"/>
    <w:rsid w:val="001A0A16"/>
    <w:rsid w:val="001A1117"/>
    <w:rsid w:val="001A21D1"/>
    <w:rsid w:val="001A3CBC"/>
    <w:rsid w:val="001A461A"/>
    <w:rsid w:val="001B32F1"/>
    <w:rsid w:val="001B349F"/>
    <w:rsid w:val="001B56FC"/>
    <w:rsid w:val="001B67BD"/>
    <w:rsid w:val="001C0271"/>
    <w:rsid w:val="001C1079"/>
    <w:rsid w:val="001C5B1D"/>
    <w:rsid w:val="001D06AD"/>
    <w:rsid w:val="001D1FE7"/>
    <w:rsid w:val="001D212C"/>
    <w:rsid w:val="001D34F8"/>
    <w:rsid w:val="001D4DD6"/>
    <w:rsid w:val="001D7B97"/>
    <w:rsid w:val="001E0291"/>
    <w:rsid w:val="001E0FEA"/>
    <w:rsid w:val="001E1772"/>
    <w:rsid w:val="001E19C4"/>
    <w:rsid w:val="001E1A36"/>
    <w:rsid w:val="001E1A9E"/>
    <w:rsid w:val="001E680A"/>
    <w:rsid w:val="001E6D74"/>
    <w:rsid w:val="001F2579"/>
    <w:rsid w:val="001F2DC4"/>
    <w:rsid w:val="001F54C3"/>
    <w:rsid w:val="001F750C"/>
    <w:rsid w:val="001F78E2"/>
    <w:rsid w:val="00201338"/>
    <w:rsid w:val="00202184"/>
    <w:rsid w:val="002129DB"/>
    <w:rsid w:val="002157ED"/>
    <w:rsid w:val="0021632D"/>
    <w:rsid w:val="00216A1E"/>
    <w:rsid w:val="002173FC"/>
    <w:rsid w:val="00217F78"/>
    <w:rsid w:val="0022061F"/>
    <w:rsid w:val="0022288C"/>
    <w:rsid w:val="00222F3F"/>
    <w:rsid w:val="00230AB5"/>
    <w:rsid w:val="00233991"/>
    <w:rsid w:val="00237131"/>
    <w:rsid w:val="00237953"/>
    <w:rsid w:val="00237FC8"/>
    <w:rsid w:val="00237FD3"/>
    <w:rsid w:val="00241899"/>
    <w:rsid w:val="00242BB8"/>
    <w:rsid w:val="00242F78"/>
    <w:rsid w:val="0024552F"/>
    <w:rsid w:val="002515B7"/>
    <w:rsid w:val="00251DF5"/>
    <w:rsid w:val="002534D6"/>
    <w:rsid w:val="00254EDD"/>
    <w:rsid w:val="0025515C"/>
    <w:rsid w:val="00255B75"/>
    <w:rsid w:val="0025799B"/>
    <w:rsid w:val="002579E9"/>
    <w:rsid w:val="002606EE"/>
    <w:rsid w:val="00263D40"/>
    <w:rsid w:val="00265BA4"/>
    <w:rsid w:val="00265D72"/>
    <w:rsid w:val="00267539"/>
    <w:rsid w:val="00270298"/>
    <w:rsid w:val="002704FF"/>
    <w:rsid w:val="002759DE"/>
    <w:rsid w:val="002827D4"/>
    <w:rsid w:val="002838A8"/>
    <w:rsid w:val="00283DE3"/>
    <w:rsid w:val="0028558E"/>
    <w:rsid w:val="00290484"/>
    <w:rsid w:val="002907C0"/>
    <w:rsid w:val="00291549"/>
    <w:rsid w:val="00291AAC"/>
    <w:rsid w:val="00296330"/>
    <w:rsid w:val="002A058F"/>
    <w:rsid w:val="002A4EB9"/>
    <w:rsid w:val="002A5887"/>
    <w:rsid w:val="002B2CB9"/>
    <w:rsid w:val="002B3BF3"/>
    <w:rsid w:val="002B41DE"/>
    <w:rsid w:val="002B64E3"/>
    <w:rsid w:val="002C091E"/>
    <w:rsid w:val="002C0C0F"/>
    <w:rsid w:val="002C1787"/>
    <w:rsid w:val="002C2F65"/>
    <w:rsid w:val="002C3F77"/>
    <w:rsid w:val="002C7264"/>
    <w:rsid w:val="002E01DC"/>
    <w:rsid w:val="002E0546"/>
    <w:rsid w:val="002E3F27"/>
    <w:rsid w:val="002E488A"/>
    <w:rsid w:val="002E66EE"/>
    <w:rsid w:val="002F3F22"/>
    <w:rsid w:val="002F4FF4"/>
    <w:rsid w:val="002F647B"/>
    <w:rsid w:val="003017C0"/>
    <w:rsid w:val="0030219A"/>
    <w:rsid w:val="0030359A"/>
    <w:rsid w:val="003039EF"/>
    <w:rsid w:val="00303ED7"/>
    <w:rsid w:val="00305608"/>
    <w:rsid w:val="0030695F"/>
    <w:rsid w:val="003070A1"/>
    <w:rsid w:val="003112E7"/>
    <w:rsid w:val="00313289"/>
    <w:rsid w:val="00313811"/>
    <w:rsid w:val="0031509F"/>
    <w:rsid w:val="00316B77"/>
    <w:rsid w:val="00317944"/>
    <w:rsid w:val="00317ED7"/>
    <w:rsid w:val="00321E48"/>
    <w:rsid w:val="00322980"/>
    <w:rsid w:val="00322DDB"/>
    <w:rsid w:val="00330FB5"/>
    <w:rsid w:val="00331280"/>
    <w:rsid w:val="0033288D"/>
    <w:rsid w:val="003331B1"/>
    <w:rsid w:val="00333A2A"/>
    <w:rsid w:val="00335B6E"/>
    <w:rsid w:val="003376AD"/>
    <w:rsid w:val="00345C9D"/>
    <w:rsid w:val="00350089"/>
    <w:rsid w:val="00351AAF"/>
    <w:rsid w:val="00351D0F"/>
    <w:rsid w:val="00352188"/>
    <w:rsid w:val="00353899"/>
    <w:rsid w:val="00354532"/>
    <w:rsid w:val="00360BE8"/>
    <w:rsid w:val="00362DF9"/>
    <w:rsid w:val="003632E4"/>
    <w:rsid w:val="00363B1C"/>
    <w:rsid w:val="00370658"/>
    <w:rsid w:val="003725D6"/>
    <w:rsid w:val="00372E76"/>
    <w:rsid w:val="003738EB"/>
    <w:rsid w:val="00373E69"/>
    <w:rsid w:val="003803F8"/>
    <w:rsid w:val="00381101"/>
    <w:rsid w:val="00383090"/>
    <w:rsid w:val="00385519"/>
    <w:rsid w:val="00390531"/>
    <w:rsid w:val="0039478B"/>
    <w:rsid w:val="0039578D"/>
    <w:rsid w:val="0039719D"/>
    <w:rsid w:val="003A1035"/>
    <w:rsid w:val="003A5281"/>
    <w:rsid w:val="003A5575"/>
    <w:rsid w:val="003A5A62"/>
    <w:rsid w:val="003B1C75"/>
    <w:rsid w:val="003B3A5B"/>
    <w:rsid w:val="003B3F11"/>
    <w:rsid w:val="003B4D5A"/>
    <w:rsid w:val="003B574E"/>
    <w:rsid w:val="003C1E30"/>
    <w:rsid w:val="003C3DCF"/>
    <w:rsid w:val="003C5265"/>
    <w:rsid w:val="003C6232"/>
    <w:rsid w:val="003C6C12"/>
    <w:rsid w:val="003E11F2"/>
    <w:rsid w:val="003E21E7"/>
    <w:rsid w:val="003E4E43"/>
    <w:rsid w:val="003E5158"/>
    <w:rsid w:val="003E54CC"/>
    <w:rsid w:val="003F1F13"/>
    <w:rsid w:val="003F208C"/>
    <w:rsid w:val="003F23E7"/>
    <w:rsid w:val="003F766E"/>
    <w:rsid w:val="00400C93"/>
    <w:rsid w:val="004029A9"/>
    <w:rsid w:val="004035BB"/>
    <w:rsid w:val="0040375A"/>
    <w:rsid w:val="00404843"/>
    <w:rsid w:val="004063D4"/>
    <w:rsid w:val="00407C0D"/>
    <w:rsid w:val="00407F36"/>
    <w:rsid w:val="004128C2"/>
    <w:rsid w:val="00413882"/>
    <w:rsid w:val="00416DB6"/>
    <w:rsid w:val="00417853"/>
    <w:rsid w:val="00421256"/>
    <w:rsid w:val="004212D1"/>
    <w:rsid w:val="0042308B"/>
    <w:rsid w:val="00424A10"/>
    <w:rsid w:val="00424F7B"/>
    <w:rsid w:val="00425160"/>
    <w:rsid w:val="00425A19"/>
    <w:rsid w:val="004300AA"/>
    <w:rsid w:val="00431870"/>
    <w:rsid w:val="00431F7C"/>
    <w:rsid w:val="004323B0"/>
    <w:rsid w:val="004372FC"/>
    <w:rsid w:val="00437A37"/>
    <w:rsid w:val="00437EB6"/>
    <w:rsid w:val="00442138"/>
    <w:rsid w:val="00442277"/>
    <w:rsid w:val="004436DA"/>
    <w:rsid w:val="0044478C"/>
    <w:rsid w:val="00444D65"/>
    <w:rsid w:val="0044545A"/>
    <w:rsid w:val="004509F7"/>
    <w:rsid w:val="0045252A"/>
    <w:rsid w:val="00452767"/>
    <w:rsid w:val="0045671B"/>
    <w:rsid w:val="00457D76"/>
    <w:rsid w:val="0046020E"/>
    <w:rsid w:val="00460716"/>
    <w:rsid w:val="00460746"/>
    <w:rsid w:val="00466EF5"/>
    <w:rsid w:val="00467848"/>
    <w:rsid w:val="00472F85"/>
    <w:rsid w:val="00473E6A"/>
    <w:rsid w:val="00474901"/>
    <w:rsid w:val="00476084"/>
    <w:rsid w:val="00476484"/>
    <w:rsid w:val="00476581"/>
    <w:rsid w:val="00476C87"/>
    <w:rsid w:val="004807BD"/>
    <w:rsid w:val="00480D6B"/>
    <w:rsid w:val="00481221"/>
    <w:rsid w:val="00481C0B"/>
    <w:rsid w:val="00483D38"/>
    <w:rsid w:val="00485E61"/>
    <w:rsid w:val="00486EE5"/>
    <w:rsid w:val="00487C79"/>
    <w:rsid w:val="004903C7"/>
    <w:rsid w:val="004931A5"/>
    <w:rsid w:val="004940C6"/>
    <w:rsid w:val="00494FDA"/>
    <w:rsid w:val="00497199"/>
    <w:rsid w:val="00497B7A"/>
    <w:rsid w:val="004A1AA3"/>
    <w:rsid w:val="004A392E"/>
    <w:rsid w:val="004A5294"/>
    <w:rsid w:val="004A7600"/>
    <w:rsid w:val="004B24F3"/>
    <w:rsid w:val="004B28F6"/>
    <w:rsid w:val="004C239F"/>
    <w:rsid w:val="004C4E0F"/>
    <w:rsid w:val="004D60BF"/>
    <w:rsid w:val="004E38C0"/>
    <w:rsid w:val="004E3C35"/>
    <w:rsid w:val="004E3EAD"/>
    <w:rsid w:val="004E4157"/>
    <w:rsid w:val="004E530A"/>
    <w:rsid w:val="004F2944"/>
    <w:rsid w:val="004F5F55"/>
    <w:rsid w:val="004F61A8"/>
    <w:rsid w:val="005028C3"/>
    <w:rsid w:val="00502CB8"/>
    <w:rsid w:val="00504BC0"/>
    <w:rsid w:val="00506073"/>
    <w:rsid w:val="0050621A"/>
    <w:rsid w:val="005073AF"/>
    <w:rsid w:val="0050769F"/>
    <w:rsid w:val="00507B4D"/>
    <w:rsid w:val="00512ADC"/>
    <w:rsid w:val="005144B5"/>
    <w:rsid w:val="0051748F"/>
    <w:rsid w:val="00517B64"/>
    <w:rsid w:val="00533F10"/>
    <w:rsid w:val="0053475C"/>
    <w:rsid w:val="00534F13"/>
    <w:rsid w:val="00535C7C"/>
    <w:rsid w:val="00535E7A"/>
    <w:rsid w:val="00542A0F"/>
    <w:rsid w:val="00543442"/>
    <w:rsid w:val="00546DF1"/>
    <w:rsid w:val="005470D2"/>
    <w:rsid w:val="00550336"/>
    <w:rsid w:val="005503C9"/>
    <w:rsid w:val="00552751"/>
    <w:rsid w:val="0055433F"/>
    <w:rsid w:val="00555A6B"/>
    <w:rsid w:val="0056099D"/>
    <w:rsid w:val="00560DA4"/>
    <w:rsid w:val="0056190A"/>
    <w:rsid w:val="005627CF"/>
    <w:rsid w:val="005654FC"/>
    <w:rsid w:val="005734E2"/>
    <w:rsid w:val="0057478D"/>
    <w:rsid w:val="005769F6"/>
    <w:rsid w:val="00581BCC"/>
    <w:rsid w:val="0058266E"/>
    <w:rsid w:val="00582CC3"/>
    <w:rsid w:val="00584173"/>
    <w:rsid w:val="0058439D"/>
    <w:rsid w:val="00584441"/>
    <w:rsid w:val="0058773B"/>
    <w:rsid w:val="005910A3"/>
    <w:rsid w:val="00592337"/>
    <w:rsid w:val="00592836"/>
    <w:rsid w:val="00595B9B"/>
    <w:rsid w:val="0059618C"/>
    <w:rsid w:val="00597675"/>
    <w:rsid w:val="005A0F07"/>
    <w:rsid w:val="005A2707"/>
    <w:rsid w:val="005A3157"/>
    <w:rsid w:val="005A36A9"/>
    <w:rsid w:val="005A4808"/>
    <w:rsid w:val="005A7B27"/>
    <w:rsid w:val="005B072D"/>
    <w:rsid w:val="005B21FB"/>
    <w:rsid w:val="005B28C5"/>
    <w:rsid w:val="005B2B56"/>
    <w:rsid w:val="005B42C7"/>
    <w:rsid w:val="005B6235"/>
    <w:rsid w:val="005B63B7"/>
    <w:rsid w:val="005B6A62"/>
    <w:rsid w:val="005C0635"/>
    <w:rsid w:val="005C0B62"/>
    <w:rsid w:val="005C4C0F"/>
    <w:rsid w:val="005D1F17"/>
    <w:rsid w:val="005D2CB8"/>
    <w:rsid w:val="005D7E92"/>
    <w:rsid w:val="005D7F5D"/>
    <w:rsid w:val="005E452B"/>
    <w:rsid w:val="005E47D6"/>
    <w:rsid w:val="005E58E5"/>
    <w:rsid w:val="005F01C4"/>
    <w:rsid w:val="005F0FB6"/>
    <w:rsid w:val="005F27F1"/>
    <w:rsid w:val="005F4286"/>
    <w:rsid w:val="005F7A05"/>
    <w:rsid w:val="005F7D1A"/>
    <w:rsid w:val="0060082A"/>
    <w:rsid w:val="0060202E"/>
    <w:rsid w:val="00603F4B"/>
    <w:rsid w:val="00605B10"/>
    <w:rsid w:val="006078C2"/>
    <w:rsid w:val="00610C3B"/>
    <w:rsid w:val="00612917"/>
    <w:rsid w:val="00612AF6"/>
    <w:rsid w:val="006131B1"/>
    <w:rsid w:val="00620486"/>
    <w:rsid w:val="00620503"/>
    <w:rsid w:val="00620DBA"/>
    <w:rsid w:val="00621F20"/>
    <w:rsid w:val="00622FBE"/>
    <w:rsid w:val="00623BB8"/>
    <w:rsid w:val="00624B16"/>
    <w:rsid w:val="00631E20"/>
    <w:rsid w:val="00632994"/>
    <w:rsid w:val="00632A93"/>
    <w:rsid w:val="00634F7A"/>
    <w:rsid w:val="006356E8"/>
    <w:rsid w:val="00637067"/>
    <w:rsid w:val="00637314"/>
    <w:rsid w:val="00637885"/>
    <w:rsid w:val="00640547"/>
    <w:rsid w:val="006419A7"/>
    <w:rsid w:val="006452BC"/>
    <w:rsid w:val="00645991"/>
    <w:rsid w:val="00650FEF"/>
    <w:rsid w:val="006516EA"/>
    <w:rsid w:val="00651CC2"/>
    <w:rsid w:val="00651FA1"/>
    <w:rsid w:val="006549BD"/>
    <w:rsid w:val="0065544C"/>
    <w:rsid w:val="00656EFA"/>
    <w:rsid w:val="00656F17"/>
    <w:rsid w:val="006578D0"/>
    <w:rsid w:val="006602E1"/>
    <w:rsid w:val="00660E13"/>
    <w:rsid w:val="006616B8"/>
    <w:rsid w:val="00663365"/>
    <w:rsid w:val="006647E0"/>
    <w:rsid w:val="006648FF"/>
    <w:rsid w:val="00665402"/>
    <w:rsid w:val="00665E60"/>
    <w:rsid w:val="0066633B"/>
    <w:rsid w:val="00670322"/>
    <w:rsid w:val="00670EB4"/>
    <w:rsid w:val="0067102B"/>
    <w:rsid w:val="006742A3"/>
    <w:rsid w:val="00677B90"/>
    <w:rsid w:val="00677BA1"/>
    <w:rsid w:val="00681239"/>
    <w:rsid w:val="00681723"/>
    <w:rsid w:val="00683D1D"/>
    <w:rsid w:val="00683E5A"/>
    <w:rsid w:val="006846CF"/>
    <w:rsid w:val="0069146C"/>
    <w:rsid w:val="00694863"/>
    <w:rsid w:val="00695047"/>
    <w:rsid w:val="006A01DE"/>
    <w:rsid w:val="006A0A5A"/>
    <w:rsid w:val="006A2220"/>
    <w:rsid w:val="006A48D8"/>
    <w:rsid w:val="006A4A46"/>
    <w:rsid w:val="006A4B60"/>
    <w:rsid w:val="006A5784"/>
    <w:rsid w:val="006B3975"/>
    <w:rsid w:val="006B3AF5"/>
    <w:rsid w:val="006B4091"/>
    <w:rsid w:val="006B6FF9"/>
    <w:rsid w:val="006C46E3"/>
    <w:rsid w:val="006C4CE5"/>
    <w:rsid w:val="006C5ADA"/>
    <w:rsid w:val="006D0317"/>
    <w:rsid w:val="006D2641"/>
    <w:rsid w:val="006D5805"/>
    <w:rsid w:val="006E33F1"/>
    <w:rsid w:val="006E35A6"/>
    <w:rsid w:val="006E3A7C"/>
    <w:rsid w:val="006E46BD"/>
    <w:rsid w:val="006E57CC"/>
    <w:rsid w:val="006E7C09"/>
    <w:rsid w:val="006E7CDA"/>
    <w:rsid w:val="006F0B4C"/>
    <w:rsid w:val="006F1CC6"/>
    <w:rsid w:val="006F2CE5"/>
    <w:rsid w:val="006F3D5D"/>
    <w:rsid w:val="006F640F"/>
    <w:rsid w:val="006F7ADC"/>
    <w:rsid w:val="00700169"/>
    <w:rsid w:val="007008E3"/>
    <w:rsid w:val="00701DC9"/>
    <w:rsid w:val="007028AB"/>
    <w:rsid w:val="00705811"/>
    <w:rsid w:val="00706776"/>
    <w:rsid w:val="00710309"/>
    <w:rsid w:val="00710842"/>
    <w:rsid w:val="00710922"/>
    <w:rsid w:val="00710AD3"/>
    <w:rsid w:val="007135F5"/>
    <w:rsid w:val="00714419"/>
    <w:rsid w:val="00714791"/>
    <w:rsid w:val="00714C9D"/>
    <w:rsid w:val="007153EA"/>
    <w:rsid w:val="007165A1"/>
    <w:rsid w:val="007168D5"/>
    <w:rsid w:val="00720259"/>
    <w:rsid w:val="00721350"/>
    <w:rsid w:val="00723312"/>
    <w:rsid w:val="00723725"/>
    <w:rsid w:val="00724443"/>
    <w:rsid w:val="0072665F"/>
    <w:rsid w:val="00726DFA"/>
    <w:rsid w:val="00726FE8"/>
    <w:rsid w:val="007313C6"/>
    <w:rsid w:val="007348D9"/>
    <w:rsid w:val="0073789C"/>
    <w:rsid w:val="0074335C"/>
    <w:rsid w:val="00744C19"/>
    <w:rsid w:val="00747A9D"/>
    <w:rsid w:val="007504A4"/>
    <w:rsid w:val="00750B58"/>
    <w:rsid w:val="00753C80"/>
    <w:rsid w:val="00753FC8"/>
    <w:rsid w:val="00754274"/>
    <w:rsid w:val="00754642"/>
    <w:rsid w:val="00755075"/>
    <w:rsid w:val="00757798"/>
    <w:rsid w:val="007579B3"/>
    <w:rsid w:val="00760095"/>
    <w:rsid w:val="00761709"/>
    <w:rsid w:val="007706AC"/>
    <w:rsid w:val="0077280B"/>
    <w:rsid w:val="00772D78"/>
    <w:rsid w:val="00773462"/>
    <w:rsid w:val="00774AF2"/>
    <w:rsid w:val="00774C80"/>
    <w:rsid w:val="0077599B"/>
    <w:rsid w:val="00777FDE"/>
    <w:rsid w:val="00780B2E"/>
    <w:rsid w:val="007817A2"/>
    <w:rsid w:val="00781807"/>
    <w:rsid w:val="007831E7"/>
    <w:rsid w:val="00783728"/>
    <w:rsid w:val="00784E05"/>
    <w:rsid w:val="007862F7"/>
    <w:rsid w:val="00793FF3"/>
    <w:rsid w:val="00795B38"/>
    <w:rsid w:val="00795E6C"/>
    <w:rsid w:val="00796107"/>
    <w:rsid w:val="00796528"/>
    <w:rsid w:val="00796AB6"/>
    <w:rsid w:val="007A070A"/>
    <w:rsid w:val="007A392F"/>
    <w:rsid w:val="007A5529"/>
    <w:rsid w:val="007A7716"/>
    <w:rsid w:val="007B31B1"/>
    <w:rsid w:val="007B4FF1"/>
    <w:rsid w:val="007B5C73"/>
    <w:rsid w:val="007B62C6"/>
    <w:rsid w:val="007B68F6"/>
    <w:rsid w:val="007C2F86"/>
    <w:rsid w:val="007C4F5E"/>
    <w:rsid w:val="007D233E"/>
    <w:rsid w:val="007D4890"/>
    <w:rsid w:val="007D54A5"/>
    <w:rsid w:val="007E1C1D"/>
    <w:rsid w:val="007E32D2"/>
    <w:rsid w:val="007E68E9"/>
    <w:rsid w:val="007F0D31"/>
    <w:rsid w:val="007F165C"/>
    <w:rsid w:val="007F489F"/>
    <w:rsid w:val="007F77A9"/>
    <w:rsid w:val="00802386"/>
    <w:rsid w:val="00803BA9"/>
    <w:rsid w:val="00805EF0"/>
    <w:rsid w:val="00811317"/>
    <w:rsid w:val="00813015"/>
    <w:rsid w:val="00817086"/>
    <w:rsid w:val="00821E22"/>
    <w:rsid w:val="00821E9A"/>
    <w:rsid w:val="0082475C"/>
    <w:rsid w:val="00824AB7"/>
    <w:rsid w:val="00831D6E"/>
    <w:rsid w:val="00834BFF"/>
    <w:rsid w:val="0083560C"/>
    <w:rsid w:val="008356D0"/>
    <w:rsid w:val="008361DA"/>
    <w:rsid w:val="008405BF"/>
    <w:rsid w:val="008434F3"/>
    <w:rsid w:val="00850104"/>
    <w:rsid w:val="00850528"/>
    <w:rsid w:val="00851638"/>
    <w:rsid w:val="00852A20"/>
    <w:rsid w:val="00853F83"/>
    <w:rsid w:val="0085404E"/>
    <w:rsid w:val="00856075"/>
    <w:rsid w:val="00857630"/>
    <w:rsid w:val="00860546"/>
    <w:rsid w:val="00861FC8"/>
    <w:rsid w:val="0086407A"/>
    <w:rsid w:val="00877709"/>
    <w:rsid w:val="008801E9"/>
    <w:rsid w:val="008835F4"/>
    <w:rsid w:val="0088514F"/>
    <w:rsid w:val="008873A2"/>
    <w:rsid w:val="00895B84"/>
    <w:rsid w:val="00897070"/>
    <w:rsid w:val="008A2A72"/>
    <w:rsid w:val="008A365B"/>
    <w:rsid w:val="008A3DDC"/>
    <w:rsid w:val="008A5627"/>
    <w:rsid w:val="008A608C"/>
    <w:rsid w:val="008A79D9"/>
    <w:rsid w:val="008B0A04"/>
    <w:rsid w:val="008B1711"/>
    <w:rsid w:val="008B2794"/>
    <w:rsid w:val="008B4E2B"/>
    <w:rsid w:val="008B51EE"/>
    <w:rsid w:val="008B5E50"/>
    <w:rsid w:val="008B63E4"/>
    <w:rsid w:val="008B7686"/>
    <w:rsid w:val="008C07FB"/>
    <w:rsid w:val="008C14B4"/>
    <w:rsid w:val="008C18A6"/>
    <w:rsid w:val="008C1F98"/>
    <w:rsid w:val="008C2763"/>
    <w:rsid w:val="008C333B"/>
    <w:rsid w:val="008C3B8D"/>
    <w:rsid w:val="008C5AA2"/>
    <w:rsid w:val="008C60F9"/>
    <w:rsid w:val="008C6840"/>
    <w:rsid w:val="008D58B0"/>
    <w:rsid w:val="008D5D67"/>
    <w:rsid w:val="008D6221"/>
    <w:rsid w:val="008D666E"/>
    <w:rsid w:val="008D6824"/>
    <w:rsid w:val="008D7418"/>
    <w:rsid w:val="008E0625"/>
    <w:rsid w:val="008E1AE0"/>
    <w:rsid w:val="008E3FB9"/>
    <w:rsid w:val="008E66A7"/>
    <w:rsid w:val="008E716B"/>
    <w:rsid w:val="008E743A"/>
    <w:rsid w:val="008E7CEA"/>
    <w:rsid w:val="008E7D2C"/>
    <w:rsid w:val="008F283A"/>
    <w:rsid w:val="008F603B"/>
    <w:rsid w:val="008F7A35"/>
    <w:rsid w:val="00900CE5"/>
    <w:rsid w:val="00901E16"/>
    <w:rsid w:val="00904E62"/>
    <w:rsid w:val="00910776"/>
    <w:rsid w:val="00911F8E"/>
    <w:rsid w:val="00912BBF"/>
    <w:rsid w:val="009157A6"/>
    <w:rsid w:val="00923D21"/>
    <w:rsid w:val="009317B1"/>
    <w:rsid w:val="00931E19"/>
    <w:rsid w:val="00933469"/>
    <w:rsid w:val="00934120"/>
    <w:rsid w:val="009350C7"/>
    <w:rsid w:val="009368ED"/>
    <w:rsid w:val="00940363"/>
    <w:rsid w:val="00940978"/>
    <w:rsid w:val="009418C0"/>
    <w:rsid w:val="00950AF7"/>
    <w:rsid w:val="00951223"/>
    <w:rsid w:val="0095150D"/>
    <w:rsid w:val="009525EE"/>
    <w:rsid w:val="00953CD0"/>
    <w:rsid w:val="009542D4"/>
    <w:rsid w:val="009546F9"/>
    <w:rsid w:val="009547B3"/>
    <w:rsid w:val="009559F1"/>
    <w:rsid w:val="00956AC3"/>
    <w:rsid w:val="009578DC"/>
    <w:rsid w:val="0096602C"/>
    <w:rsid w:val="009711F7"/>
    <w:rsid w:val="00972DB5"/>
    <w:rsid w:val="00973638"/>
    <w:rsid w:val="009738F6"/>
    <w:rsid w:val="00977147"/>
    <w:rsid w:val="009772C1"/>
    <w:rsid w:val="00980974"/>
    <w:rsid w:val="009824BD"/>
    <w:rsid w:val="009833EA"/>
    <w:rsid w:val="009853E9"/>
    <w:rsid w:val="0098585C"/>
    <w:rsid w:val="00985A92"/>
    <w:rsid w:val="00985CE5"/>
    <w:rsid w:val="00986425"/>
    <w:rsid w:val="0098656F"/>
    <w:rsid w:val="00990567"/>
    <w:rsid w:val="00990B43"/>
    <w:rsid w:val="009913DF"/>
    <w:rsid w:val="00991A11"/>
    <w:rsid w:val="00992F28"/>
    <w:rsid w:val="00993DAF"/>
    <w:rsid w:val="009969A2"/>
    <w:rsid w:val="0099744F"/>
    <w:rsid w:val="009A3E97"/>
    <w:rsid w:val="009B3296"/>
    <w:rsid w:val="009B51B5"/>
    <w:rsid w:val="009B5528"/>
    <w:rsid w:val="009B6D71"/>
    <w:rsid w:val="009B706D"/>
    <w:rsid w:val="009C274A"/>
    <w:rsid w:val="009C3CD3"/>
    <w:rsid w:val="009C56E9"/>
    <w:rsid w:val="009C7875"/>
    <w:rsid w:val="009D08ED"/>
    <w:rsid w:val="009D308C"/>
    <w:rsid w:val="009D31A9"/>
    <w:rsid w:val="009D3938"/>
    <w:rsid w:val="009D4BE9"/>
    <w:rsid w:val="009E3EF3"/>
    <w:rsid w:val="009E6170"/>
    <w:rsid w:val="009E640F"/>
    <w:rsid w:val="009E69E5"/>
    <w:rsid w:val="009E6CA6"/>
    <w:rsid w:val="009F6269"/>
    <w:rsid w:val="009F66DE"/>
    <w:rsid w:val="00A0051E"/>
    <w:rsid w:val="00A00DE3"/>
    <w:rsid w:val="00A13549"/>
    <w:rsid w:val="00A1471A"/>
    <w:rsid w:val="00A179F2"/>
    <w:rsid w:val="00A237A6"/>
    <w:rsid w:val="00A23AF9"/>
    <w:rsid w:val="00A23CC4"/>
    <w:rsid w:val="00A24380"/>
    <w:rsid w:val="00A246BE"/>
    <w:rsid w:val="00A251FD"/>
    <w:rsid w:val="00A2658C"/>
    <w:rsid w:val="00A4037E"/>
    <w:rsid w:val="00A417D6"/>
    <w:rsid w:val="00A448A5"/>
    <w:rsid w:val="00A44E93"/>
    <w:rsid w:val="00A46A07"/>
    <w:rsid w:val="00A54125"/>
    <w:rsid w:val="00A568B8"/>
    <w:rsid w:val="00A57B9F"/>
    <w:rsid w:val="00A615D7"/>
    <w:rsid w:val="00A645E2"/>
    <w:rsid w:val="00A6514F"/>
    <w:rsid w:val="00A66229"/>
    <w:rsid w:val="00A67417"/>
    <w:rsid w:val="00A73701"/>
    <w:rsid w:val="00A7534C"/>
    <w:rsid w:val="00A75976"/>
    <w:rsid w:val="00A761AB"/>
    <w:rsid w:val="00A820E9"/>
    <w:rsid w:val="00A82C32"/>
    <w:rsid w:val="00A83767"/>
    <w:rsid w:val="00A85313"/>
    <w:rsid w:val="00A9058A"/>
    <w:rsid w:val="00A9130A"/>
    <w:rsid w:val="00A91489"/>
    <w:rsid w:val="00A93090"/>
    <w:rsid w:val="00A97D20"/>
    <w:rsid w:val="00AA0734"/>
    <w:rsid w:val="00AA11AC"/>
    <w:rsid w:val="00AA267A"/>
    <w:rsid w:val="00AA4783"/>
    <w:rsid w:val="00AA52A8"/>
    <w:rsid w:val="00AA5554"/>
    <w:rsid w:val="00AA5AC3"/>
    <w:rsid w:val="00AA6D53"/>
    <w:rsid w:val="00AA6E47"/>
    <w:rsid w:val="00AB2DA7"/>
    <w:rsid w:val="00AB2F1B"/>
    <w:rsid w:val="00AB3ECA"/>
    <w:rsid w:val="00AB42B1"/>
    <w:rsid w:val="00AB5E03"/>
    <w:rsid w:val="00AB651A"/>
    <w:rsid w:val="00AB71AF"/>
    <w:rsid w:val="00AC030C"/>
    <w:rsid w:val="00AC28E8"/>
    <w:rsid w:val="00AC3F59"/>
    <w:rsid w:val="00AD0650"/>
    <w:rsid w:val="00AD52D8"/>
    <w:rsid w:val="00AD5BE9"/>
    <w:rsid w:val="00AD76EE"/>
    <w:rsid w:val="00AE00D9"/>
    <w:rsid w:val="00AE2C5A"/>
    <w:rsid w:val="00AE488A"/>
    <w:rsid w:val="00AE48A9"/>
    <w:rsid w:val="00AE51A3"/>
    <w:rsid w:val="00AE56E4"/>
    <w:rsid w:val="00AF07B7"/>
    <w:rsid w:val="00AF164A"/>
    <w:rsid w:val="00AF5A5E"/>
    <w:rsid w:val="00B04A4F"/>
    <w:rsid w:val="00B0561F"/>
    <w:rsid w:val="00B06579"/>
    <w:rsid w:val="00B06B2E"/>
    <w:rsid w:val="00B07BBF"/>
    <w:rsid w:val="00B117E3"/>
    <w:rsid w:val="00B1329F"/>
    <w:rsid w:val="00B25630"/>
    <w:rsid w:val="00B25733"/>
    <w:rsid w:val="00B26EEB"/>
    <w:rsid w:val="00B27456"/>
    <w:rsid w:val="00B35E8E"/>
    <w:rsid w:val="00B36231"/>
    <w:rsid w:val="00B369C8"/>
    <w:rsid w:val="00B36B3E"/>
    <w:rsid w:val="00B40FFF"/>
    <w:rsid w:val="00B4379F"/>
    <w:rsid w:val="00B451C2"/>
    <w:rsid w:val="00B47993"/>
    <w:rsid w:val="00B51344"/>
    <w:rsid w:val="00B538FE"/>
    <w:rsid w:val="00B5443F"/>
    <w:rsid w:val="00B57995"/>
    <w:rsid w:val="00B579E7"/>
    <w:rsid w:val="00B6430C"/>
    <w:rsid w:val="00B67475"/>
    <w:rsid w:val="00B72F36"/>
    <w:rsid w:val="00B825B7"/>
    <w:rsid w:val="00B82691"/>
    <w:rsid w:val="00B851EF"/>
    <w:rsid w:val="00B85CF3"/>
    <w:rsid w:val="00B87433"/>
    <w:rsid w:val="00B91875"/>
    <w:rsid w:val="00B92095"/>
    <w:rsid w:val="00B920E0"/>
    <w:rsid w:val="00B92F62"/>
    <w:rsid w:val="00B93A26"/>
    <w:rsid w:val="00BA2FB8"/>
    <w:rsid w:val="00BA34EB"/>
    <w:rsid w:val="00BA548F"/>
    <w:rsid w:val="00BB082C"/>
    <w:rsid w:val="00BB3410"/>
    <w:rsid w:val="00BB5C68"/>
    <w:rsid w:val="00BB62DD"/>
    <w:rsid w:val="00BC0869"/>
    <w:rsid w:val="00BC4586"/>
    <w:rsid w:val="00BC526D"/>
    <w:rsid w:val="00BC5766"/>
    <w:rsid w:val="00BC5CF3"/>
    <w:rsid w:val="00BC7C09"/>
    <w:rsid w:val="00BD0278"/>
    <w:rsid w:val="00BD09C3"/>
    <w:rsid w:val="00BD2AD5"/>
    <w:rsid w:val="00BD2F0C"/>
    <w:rsid w:val="00BD4953"/>
    <w:rsid w:val="00BD4F97"/>
    <w:rsid w:val="00BD7DF0"/>
    <w:rsid w:val="00BE322D"/>
    <w:rsid w:val="00BE5B01"/>
    <w:rsid w:val="00BE6DBD"/>
    <w:rsid w:val="00BF3547"/>
    <w:rsid w:val="00C00465"/>
    <w:rsid w:val="00C00779"/>
    <w:rsid w:val="00C011B7"/>
    <w:rsid w:val="00C0158E"/>
    <w:rsid w:val="00C01730"/>
    <w:rsid w:val="00C03042"/>
    <w:rsid w:val="00C05377"/>
    <w:rsid w:val="00C0781D"/>
    <w:rsid w:val="00C12F81"/>
    <w:rsid w:val="00C15262"/>
    <w:rsid w:val="00C21B82"/>
    <w:rsid w:val="00C23A61"/>
    <w:rsid w:val="00C267D0"/>
    <w:rsid w:val="00C30B73"/>
    <w:rsid w:val="00C31913"/>
    <w:rsid w:val="00C31B3D"/>
    <w:rsid w:val="00C32672"/>
    <w:rsid w:val="00C32DB8"/>
    <w:rsid w:val="00C34442"/>
    <w:rsid w:val="00C37AB9"/>
    <w:rsid w:val="00C37BE6"/>
    <w:rsid w:val="00C404FE"/>
    <w:rsid w:val="00C40902"/>
    <w:rsid w:val="00C42C22"/>
    <w:rsid w:val="00C44DE8"/>
    <w:rsid w:val="00C473E9"/>
    <w:rsid w:val="00C47A9D"/>
    <w:rsid w:val="00C51ABF"/>
    <w:rsid w:val="00C62037"/>
    <w:rsid w:val="00C621A8"/>
    <w:rsid w:val="00C635D8"/>
    <w:rsid w:val="00C70912"/>
    <w:rsid w:val="00C70B6E"/>
    <w:rsid w:val="00C72A46"/>
    <w:rsid w:val="00C80445"/>
    <w:rsid w:val="00C80AAA"/>
    <w:rsid w:val="00C828A9"/>
    <w:rsid w:val="00C86035"/>
    <w:rsid w:val="00C9006B"/>
    <w:rsid w:val="00C91765"/>
    <w:rsid w:val="00C91BB0"/>
    <w:rsid w:val="00C91C39"/>
    <w:rsid w:val="00C927BB"/>
    <w:rsid w:val="00C92960"/>
    <w:rsid w:val="00C94720"/>
    <w:rsid w:val="00C95252"/>
    <w:rsid w:val="00C95DF7"/>
    <w:rsid w:val="00C962CC"/>
    <w:rsid w:val="00C97720"/>
    <w:rsid w:val="00C977BC"/>
    <w:rsid w:val="00C978A5"/>
    <w:rsid w:val="00C97B01"/>
    <w:rsid w:val="00CA06A1"/>
    <w:rsid w:val="00CA0C89"/>
    <w:rsid w:val="00CA4056"/>
    <w:rsid w:val="00CB03C6"/>
    <w:rsid w:val="00CB0FF1"/>
    <w:rsid w:val="00CB12E7"/>
    <w:rsid w:val="00CB52AD"/>
    <w:rsid w:val="00CB77BE"/>
    <w:rsid w:val="00CC0407"/>
    <w:rsid w:val="00CC059D"/>
    <w:rsid w:val="00CC14A4"/>
    <w:rsid w:val="00CC1BC7"/>
    <w:rsid w:val="00CC1C7D"/>
    <w:rsid w:val="00CC5623"/>
    <w:rsid w:val="00CC6DA2"/>
    <w:rsid w:val="00CD0BCF"/>
    <w:rsid w:val="00CD12BD"/>
    <w:rsid w:val="00CD4051"/>
    <w:rsid w:val="00CD4283"/>
    <w:rsid w:val="00CD4D38"/>
    <w:rsid w:val="00CD4FE6"/>
    <w:rsid w:val="00CD5742"/>
    <w:rsid w:val="00CD5D2F"/>
    <w:rsid w:val="00CE135B"/>
    <w:rsid w:val="00CE2166"/>
    <w:rsid w:val="00CE37A9"/>
    <w:rsid w:val="00CE61B3"/>
    <w:rsid w:val="00CE718C"/>
    <w:rsid w:val="00CF1703"/>
    <w:rsid w:val="00CF174F"/>
    <w:rsid w:val="00CF2043"/>
    <w:rsid w:val="00CF5698"/>
    <w:rsid w:val="00CF79BD"/>
    <w:rsid w:val="00CF7C98"/>
    <w:rsid w:val="00D03CC9"/>
    <w:rsid w:val="00D03D67"/>
    <w:rsid w:val="00D04BB1"/>
    <w:rsid w:val="00D06CFE"/>
    <w:rsid w:val="00D074CA"/>
    <w:rsid w:val="00D20767"/>
    <w:rsid w:val="00D231A5"/>
    <w:rsid w:val="00D2617C"/>
    <w:rsid w:val="00D27A3D"/>
    <w:rsid w:val="00D27F77"/>
    <w:rsid w:val="00D338F0"/>
    <w:rsid w:val="00D347B5"/>
    <w:rsid w:val="00D354E2"/>
    <w:rsid w:val="00D359D2"/>
    <w:rsid w:val="00D35A4F"/>
    <w:rsid w:val="00D42004"/>
    <w:rsid w:val="00D44D76"/>
    <w:rsid w:val="00D45B88"/>
    <w:rsid w:val="00D534FA"/>
    <w:rsid w:val="00D544E5"/>
    <w:rsid w:val="00D579D4"/>
    <w:rsid w:val="00D60615"/>
    <w:rsid w:val="00D6285D"/>
    <w:rsid w:val="00D64583"/>
    <w:rsid w:val="00D71E2E"/>
    <w:rsid w:val="00D72C9B"/>
    <w:rsid w:val="00D8048E"/>
    <w:rsid w:val="00D81E38"/>
    <w:rsid w:val="00D82685"/>
    <w:rsid w:val="00D86D45"/>
    <w:rsid w:val="00D87BE8"/>
    <w:rsid w:val="00D902B7"/>
    <w:rsid w:val="00D9042E"/>
    <w:rsid w:val="00D904FB"/>
    <w:rsid w:val="00D934FF"/>
    <w:rsid w:val="00D943BF"/>
    <w:rsid w:val="00D94ECA"/>
    <w:rsid w:val="00D952CA"/>
    <w:rsid w:val="00DA0C97"/>
    <w:rsid w:val="00DA1C7B"/>
    <w:rsid w:val="00DA3F6D"/>
    <w:rsid w:val="00DA4E9E"/>
    <w:rsid w:val="00DB02CE"/>
    <w:rsid w:val="00DB1756"/>
    <w:rsid w:val="00DB1BA0"/>
    <w:rsid w:val="00DB3183"/>
    <w:rsid w:val="00DB3E65"/>
    <w:rsid w:val="00DB4F89"/>
    <w:rsid w:val="00DB6625"/>
    <w:rsid w:val="00DC204D"/>
    <w:rsid w:val="00DC3351"/>
    <w:rsid w:val="00DC531D"/>
    <w:rsid w:val="00DC6509"/>
    <w:rsid w:val="00DD049F"/>
    <w:rsid w:val="00DD16A9"/>
    <w:rsid w:val="00DD17EA"/>
    <w:rsid w:val="00DD19AB"/>
    <w:rsid w:val="00DD1E52"/>
    <w:rsid w:val="00DD1F65"/>
    <w:rsid w:val="00DD3798"/>
    <w:rsid w:val="00DD7E4F"/>
    <w:rsid w:val="00DE0381"/>
    <w:rsid w:val="00DE074E"/>
    <w:rsid w:val="00DE08F9"/>
    <w:rsid w:val="00DE0D73"/>
    <w:rsid w:val="00DE17E5"/>
    <w:rsid w:val="00DE19A9"/>
    <w:rsid w:val="00DE5679"/>
    <w:rsid w:val="00DE7CD9"/>
    <w:rsid w:val="00DF0E8A"/>
    <w:rsid w:val="00DF5962"/>
    <w:rsid w:val="00DF5C5F"/>
    <w:rsid w:val="00DF66AB"/>
    <w:rsid w:val="00DF6FEF"/>
    <w:rsid w:val="00DF7334"/>
    <w:rsid w:val="00E032C2"/>
    <w:rsid w:val="00E034B8"/>
    <w:rsid w:val="00E0458C"/>
    <w:rsid w:val="00E066D6"/>
    <w:rsid w:val="00E1173E"/>
    <w:rsid w:val="00E147ED"/>
    <w:rsid w:val="00E1694A"/>
    <w:rsid w:val="00E205A8"/>
    <w:rsid w:val="00E26005"/>
    <w:rsid w:val="00E27402"/>
    <w:rsid w:val="00E275B3"/>
    <w:rsid w:val="00E33C27"/>
    <w:rsid w:val="00E34092"/>
    <w:rsid w:val="00E354FD"/>
    <w:rsid w:val="00E35D11"/>
    <w:rsid w:val="00E37751"/>
    <w:rsid w:val="00E37D4F"/>
    <w:rsid w:val="00E41F0A"/>
    <w:rsid w:val="00E435F8"/>
    <w:rsid w:val="00E47F4C"/>
    <w:rsid w:val="00E50DC7"/>
    <w:rsid w:val="00E51284"/>
    <w:rsid w:val="00E5402B"/>
    <w:rsid w:val="00E55163"/>
    <w:rsid w:val="00E5527F"/>
    <w:rsid w:val="00E56B7C"/>
    <w:rsid w:val="00E57695"/>
    <w:rsid w:val="00E62136"/>
    <w:rsid w:val="00E66FAE"/>
    <w:rsid w:val="00E67521"/>
    <w:rsid w:val="00E70E90"/>
    <w:rsid w:val="00E72A25"/>
    <w:rsid w:val="00E72BEC"/>
    <w:rsid w:val="00E736A7"/>
    <w:rsid w:val="00E7414F"/>
    <w:rsid w:val="00E75B8A"/>
    <w:rsid w:val="00E76C81"/>
    <w:rsid w:val="00E82F75"/>
    <w:rsid w:val="00E84497"/>
    <w:rsid w:val="00E876DD"/>
    <w:rsid w:val="00E928F0"/>
    <w:rsid w:val="00E95745"/>
    <w:rsid w:val="00E9681A"/>
    <w:rsid w:val="00E969A9"/>
    <w:rsid w:val="00E97A20"/>
    <w:rsid w:val="00EA090F"/>
    <w:rsid w:val="00EA419F"/>
    <w:rsid w:val="00EA4FE0"/>
    <w:rsid w:val="00EA7BB8"/>
    <w:rsid w:val="00EB05A4"/>
    <w:rsid w:val="00EB0907"/>
    <w:rsid w:val="00EC11DC"/>
    <w:rsid w:val="00EC12E7"/>
    <w:rsid w:val="00EC1542"/>
    <w:rsid w:val="00EC4E42"/>
    <w:rsid w:val="00EC55C9"/>
    <w:rsid w:val="00EC6EFA"/>
    <w:rsid w:val="00ED35FF"/>
    <w:rsid w:val="00ED4907"/>
    <w:rsid w:val="00EE0FD8"/>
    <w:rsid w:val="00EE2D49"/>
    <w:rsid w:val="00EE3C01"/>
    <w:rsid w:val="00EE7335"/>
    <w:rsid w:val="00EF0819"/>
    <w:rsid w:val="00EF0EA9"/>
    <w:rsid w:val="00EF1FB0"/>
    <w:rsid w:val="00EF3A15"/>
    <w:rsid w:val="00EF5BB2"/>
    <w:rsid w:val="00EF5CD4"/>
    <w:rsid w:val="00EF65C8"/>
    <w:rsid w:val="00F029E7"/>
    <w:rsid w:val="00F065AD"/>
    <w:rsid w:val="00F10225"/>
    <w:rsid w:val="00F1087D"/>
    <w:rsid w:val="00F11DFC"/>
    <w:rsid w:val="00F1268E"/>
    <w:rsid w:val="00F14377"/>
    <w:rsid w:val="00F15104"/>
    <w:rsid w:val="00F16433"/>
    <w:rsid w:val="00F202DC"/>
    <w:rsid w:val="00F205CE"/>
    <w:rsid w:val="00F2117E"/>
    <w:rsid w:val="00F22364"/>
    <w:rsid w:val="00F22F71"/>
    <w:rsid w:val="00F22F78"/>
    <w:rsid w:val="00F23540"/>
    <w:rsid w:val="00F240D2"/>
    <w:rsid w:val="00F30B11"/>
    <w:rsid w:val="00F330EB"/>
    <w:rsid w:val="00F349FA"/>
    <w:rsid w:val="00F3648C"/>
    <w:rsid w:val="00F375D9"/>
    <w:rsid w:val="00F41BCD"/>
    <w:rsid w:val="00F41D35"/>
    <w:rsid w:val="00F42EF0"/>
    <w:rsid w:val="00F454F5"/>
    <w:rsid w:val="00F456B7"/>
    <w:rsid w:val="00F5103A"/>
    <w:rsid w:val="00F52A8D"/>
    <w:rsid w:val="00F57387"/>
    <w:rsid w:val="00F6138C"/>
    <w:rsid w:val="00F613B6"/>
    <w:rsid w:val="00F652A5"/>
    <w:rsid w:val="00F671BC"/>
    <w:rsid w:val="00F6758D"/>
    <w:rsid w:val="00F67940"/>
    <w:rsid w:val="00F7091F"/>
    <w:rsid w:val="00F70CA7"/>
    <w:rsid w:val="00F7157E"/>
    <w:rsid w:val="00F71A68"/>
    <w:rsid w:val="00F7338F"/>
    <w:rsid w:val="00F74B55"/>
    <w:rsid w:val="00F758FA"/>
    <w:rsid w:val="00F77694"/>
    <w:rsid w:val="00F81269"/>
    <w:rsid w:val="00F81EAD"/>
    <w:rsid w:val="00F821B8"/>
    <w:rsid w:val="00F840C4"/>
    <w:rsid w:val="00F85043"/>
    <w:rsid w:val="00F852B6"/>
    <w:rsid w:val="00F87D30"/>
    <w:rsid w:val="00F9079F"/>
    <w:rsid w:val="00F90C70"/>
    <w:rsid w:val="00F9324E"/>
    <w:rsid w:val="00F9432B"/>
    <w:rsid w:val="00F94C0F"/>
    <w:rsid w:val="00F95104"/>
    <w:rsid w:val="00F96B85"/>
    <w:rsid w:val="00F96D53"/>
    <w:rsid w:val="00FA2D5B"/>
    <w:rsid w:val="00FA4DA5"/>
    <w:rsid w:val="00FA6E83"/>
    <w:rsid w:val="00FA7055"/>
    <w:rsid w:val="00FB7F66"/>
    <w:rsid w:val="00FC0FAC"/>
    <w:rsid w:val="00FC1839"/>
    <w:rsid w:val="00FC3311"/>
    <w:rsid w:val="00FC519B"/>
    <w:rsid w:val="00FC521C"/>
    <w:rsid w:val="00FC5914"/>
    <w:rsid w:val="00FD222C"/>
    <w:rsid w:val="00FD3BA0"/>
    <w:rsid w:val="00FD562E"/>
    <w:rsid w:val="00FE01FB"/>
    <w:rsid w:val="00FE08AE"/>
    <w:rsid w:val="00FE26B3"/>
    <w:rsid w:val="00FE32D1"/>
    <w:rsid w:val="00FE3834"/>
    <w:rsid w:val="00FE39D0"/>
    <w:rsid w:val="00FF2AC3"/>
    <w:rsid w:val="00FF35DC"/>
    <w:rsid w:val="00FF4690"/>
    <w:rsid w:val="00FF470B"/>
    <w:rsid w:val="00FF4933"/>
    <w:rsid w:val="00FF56B5"/>
    <w:rsid w:val="00FF5A2F"/>
    <w:rsid w:val="00FF5BDC"/>
    <w:rsid w:val="010440FC"/>
    <w:rsid w:val="01050B73"/>
    <w:rsid w:val="01050F22"/>
    <w:rsid w:val="010800FE"/>
    <w:rsid w:val="01080A12"/>
    <w:rsid w:val="010B22B0"/>
    <w:rsid w:val="01112490"/>
    <w:rsid w:val="01132522"/>
    <w:rsid w:val="01141165"/>
    <w:rsid w:val="012402B1"/>
    <w:rsid w:val="012A10F1"/>
    <w:rsid w:val="012C7382"/>
    <w:rsid w:val="01317A3A"/>
    <w:rsid w:val="01320746"/>
    <w:rsid w:val="013B2041"/>
    <w:rsid w:val="01421AD5"/>
    <w:rsid w:val="01444924"/>
    <w:rsid w:val="014C6B51"/>
    <w:rsid w:val="014F4893"/>
    <w:rsid w:val="015444F9"/>
    <w:rsid w:val="015F1009"/>
    <w:rsid w:val="01622680"/>
    <w:rsid w:val="01667A1B"/>
    <w:rsid w:val="01694931"/>
    <w:rsid w:val="016A4523"/>
    <w:rsid w:val="01707A92"/>
    <w:rsid w:val="01824B24"/>
    <w:rsid w:val="01906EF6"/>
    <w:rsid w:val="01973B44"/>
    <w:rsid w:val="019B1886"/>
    <w:rsid w:val="019B6F29"/>
    <w:rsid w:val="019D73AC"/>
    <w:rsid w:val="01A12B7C"/>
    <w:rsid w:val="01A22C15"/>
    <w:rsid w:val="01A7647D"/>
    <w:rsid w:val="01AB35E6"/>
    <w:rsid w:val="01AC7C85"/>
    <w:rsid w:val="01B04370"/>
    <w:rsid w:val="01B374F8"/>
    <w:rsid w:val="01B446F6"/>
    <w:rsid w:val="01C3792C"/>
    <w:rsid w:val="01C43EA7"/>
    <w:rsid w:val="01C73C8F"/>
    <w:rsid w:val="01CE7C12"/>
    <w:rsid w:val="01D46B46"/>
    <w:rsid w:val="01D831CF"/>
    <w:rsid w:val="01DF598E"/>
    <w:rsid w:val="01DF79C5"/>
    <w:rsid w:val="01E47EB9"/>
    <w:rsid w:val="01EA636A"/>
    <w:rsid w:val="020A2872"/>
    <w:rsid w:val="020A5DD5"/>
    <w:rsid w:val="020D17C1"/>
    <w:rsid w:val="021344FC"/>
    <w:rsid w:val="02170976"/>
    <w:rsid w:val="022430CB"/>
    <w:rsid w:val="02244956"/>
    <w:rsid w:val="02281DFC"/>
    <w:rsid w:val="022B2C0A"/>
    <w:rsid w:val="02433989"/>
    <w:rsid w:val="02463E4F"/>
    <w:rsid w:val="02467A44"/>
    <w:rsid w:val="025168F7"/>
    <w:rsid w:val="025C7268"/>
    <w:rsid w:val="026003DA"/>
    <w:rsid w:val="02612B5C"/>
    <w:rsid w:val="02641C78"/>
    <w:rsid w:val="02670183"/>
    <w:rsid w:val="026757EC"/>
    <w:rsid w:val="026B3007"/>
    <w:rsid w:val="026D3223"/>
    <w:rsid w:val="02707D53"/>
    <w:rsid w:val="02776664"/>
    <w:rsid w:val="02794847"/>
    <w:rsid w:val="0279547D"/>
    <w:rsid w:val="028265A2"/>
    <w:rsid w:val="02842784"/>
    <w:rsid w:val="02947C6E"/>
    <w:rsid w:val="02985DC6"/>
    <w:rsid w:val="029A4D54"/>
    <w:rsid w:val="029A7F53"/>
    <w:rsid w:val="029B0ADD"/>
    <w:rsid w:val="029F0F5E"/>
    <w:rsid w:val="02A14C7A"/>
    <w:rsid w:val="02A267E2"/>
    <w:rsid w:val="02A63DD7"/>
    <w:rsid w:val="02A66740"/>
    <w:rsid w:val="02A9559F"/>
    <w:rsid w:val="02AB3C57"/>
    <w:rsid w:val="02B32C00"/>
    <w:rsid w:val="02B943F5"/>
    <w:rsid w:val="02C04751"/>
    <w:rsid w:val="02C97C6A"/>
    <w:rsid w:val="02CB5DBE"/>
    <w:rsid w:val="02CF70B3"/>
    <w:rsid w:val="02DB6BD7"/>
    <w:rsid w:val="02E55FBA"/>
    <w:rsid w:val="02E60AF3"/>
    <w:rsid w:val="02EE43EA"/>
    <w:rsid w:val="02EF1745"/>
    <w:rsid w:val="02F21BF8"/>
    <w:rsid w:val="02F51C17"/>
    <w:rsid w:val="02F64D52"/>
    <w:rsid w:val="02FD0DA1"/>
    <w:rsid w:val="03004097"/>
    <w:rsid w:val="030516AD"/>
    <w:rsid w:val="0306793A"/>
    <w:rsid w:val="03101CA5"/>
    <w:rsid w:val="03190CB5"/>
    <w:rsid w:val="03192E48"/>
    <w:rsid w:val="031F4E2A"/>
    <w:rsid w:val="03221735"/>
    <w:rsid w:val="03250C63"/>
    <w:rsid w:val="032A6E41"/>
    <w:rsid w:val="032A74C7"/>
    <w:rsid w:val="032E18FF"/>
    <w:rsid w:val="03353615"/>
    <w:rsid w:val="03465822"/>
    <w:rsid w:val="0353045A"/>
    <w:rsid w:val="035A4CAD"/>
    <w:rsid w:val="035D6DC5"/>
    <w:rsid w:val="035F74FA"/>
    <w:rsid w:val="037722C8"/>
    <w:rsid w:val="037B79D7"/>
    <w:rsid w:val="037F791B"/>
    <w:rsid w:val="03801FCE"/>
    <w:rsid w:val="03896DFF"/>
    <w:rsid w:val="038A3F97"/>
    <w:rsid w:val="03915F67"/>
    <w:rsid w:val="039528D1"/>
    <w:rsid w:val="03B7227C"/>
    <w:rsid w:val="03BB7FBE"/>
    <w:rsid w:val="03D045D5"/>
    <w:rsid w:val="03D16945"/>
    <w:rsid w:val="03D40EF1"/>
    <w:rsid w:val="03D53B1F"/>
    <w:rsid w:val="03E04710"/>
    <w:rsid w:val="03E10980"/>
    <w:rsid w:val="03E711FD"/>
    <w:rsid w:val="03E75194"/>
    <w:rsid w:val="03E75EBA"/>
    <w:rsid w:val="03ED23A7"/>
    <w:rsid w:val="03EE3EEF"/>
    <w:rsid w:val="03F6694C"/>
    <w:rsid w:val="03F764FC"/>
    <w:rsid w:val="03FA1A04"/>
    <w:rsid w:val="040354C1"/>
    <w:rsid w:val="0406304E"/>
    <w:rsid w:val="040D374D"/>
    <w:rsid w:val="040F7276"/>
    <w:rsid w:val="041476CE"/>
    <w:rsid w:val="041553C5"/>
    <w:rsid w:val="04232F69"/>
    <w:rsid w:val="04272627"/>
    <w:rsid w:val="042E07B4"/>
    <w:rsid w:val="0430275A"/>
    <w:rsid w:val="04395D4E"/>
    <w:rsid w:val="044327BD"/>
    <w:rsid w:val="04594901"/>
    <w:rsid w:val="045967DD"/>
    <w:rsid w:val="045B52FD"/>
    <w:rsid w:val="045B7DD6"/>
    <w:rsid w:val="04631B8F"/>
    <w:rsid w:val="04652BB5"/>
    <w:rsid w:val="04725735"/>
    <w:rsid w:val="04772600"/>
    <w:rsid w:val="047D6566"/>
    <w:rsid w:val="048F418E"/>
    <w:rsid w:val="04987FD7"/>
    <w:rsid w:val="04A10F62"/>
    <w:rsid w:val="04A44EF6"/>
    <w:rsid w:val="04B562F0"/>
    <w:rsid w:val="04B769D7"/>
    <w:rsid w:val="04BC5B35"/>
    <w:rsid w:val="04BD1B14"/>
    <w:rsid w:val="04BF4050"/>
    <w:rsid w:val="04BF588C"/>
    <w:rsid w:val="04C46E30"/>
    <w:rsid w:val="04C770CA"/>
    <w:rsid w:val="04C80BE4"/>
    <w:rsid w:val="04CF1D64"/>
    <w:rsid w:val="04D25757"/>
    <w:rsid w:val="04D76973"/>
    <w:rsid w:val="04DC4690"/>
    <w:rsid w:val="04E4653F"/>
    <w:rsid w:val="04E53D0A"/>
    <w:rsid w:val="04F33787"/>
    <w:rsid w:val="04F64013"/>
    <w:rsid w:val="04FD02EF"/>
    <w:rsid w:val="050007B5"/>
    <w:rsid w:val="050C603C"/>
    <w:rsid w:val="0515181D"/>
    <w:rsid w:val="0516332C"/>
    <w:rsid w:val="05203805"/>
    <w:rsid w:val="05225037"/>
    <w:rsid w:val="05237065"/>
    <w:rsid w:val="05290F57"/>
    <w:rsid w:val="0532736B"/>
    <w:rsid w:val="053548A4"/>
    <w:rsid w:val="053973EC"/>
    <w:rsid w:val="053A13B6"/>
    <w:rsid w:val="053D42F2"/>
    <w:rsid w:val="05496A16"/>
    <w:rsid w:val="054C5B58"/>
    <w:rsid w:val="0551404A"/>
    <w:rsid w:val="05545F64"/>
    <w:rsid w:val="05551D4C"/>
    <w:rsid w:val="055E3184"/>
    <w:rsid w:val="056936EA"/>
    <w:rsid w:val="05776166"/>
    <w:rsid w:val="057D7F50"/>
    <w:rsid w:val="058368B9"/>
    <w:rsid w:val="05854EED"/>
    <w:rsid w:val="05922FA0"/>
    <w:rsid w:val="05946D18"/>
    <w:rsid w:val="05973AC1"/>
    <w:rsid w:val="059845B4"/>
    <w:rsid w:val="05A45E64"/>
    <w:rsid w:val="05B227CB"/>
    <w:rsid w:val="05B64EE1"/>
    <w:rsid w:val="05BB6EB2"/>
    <w:rsid w:val="05BD21F2"/>
    <w:rsid w:val="05C55D30"/>
    <w:rsid w:val="05CA098C"/>
    <w:rsid w:val="05CA44E8"/>
    <w:rsid w:val="05CF7D50"/>
    <w:rsid w:val="05DD2267"/>
    <w:rsid w:val="05EE5EAB"/>
    <w:rsid w:val="05F10F13"/>
    <w:rsid w:val="05F37A70"/>
    <w:rsid w:val="05F467EB"/>
    <w:rsid w:val="05F64AB8"/>
    <w:rsid w:val="05FB0B46"/>
    <w:rsid w:val="06045457"/>
    <w:rsid w:val="060F78F5"/>
    <w:rsid w:val="061853F0"/>
    <w:rsid w:val="06263854"/>
    <w:rsid w:val="062C3EA6"/>
    <w:rsid w:val="062D180C"/>
    <w:rsid w:val="062E2CC9"/>
    <w:rsid w:val="0639166E"/>
    <w:rsid w:val="063A7D45"/>
    <w:rsid w:val="063D2F0C"/>
    <w:rsid w:val="064526BE"/>
    <w:rsid w:val="06486D39"/>
    <w:rsid w:val="064C13A1"/>
    <w:rsid w:val="065512E1"/>
    <w:rsid w:val="06565D7C"/>
    <w:rsid w:val="065D35AE"/>
    <w:rsid w:val="0661309E"/>
    <w:rsid w:val="066466EB"/>
    <w:rsid w:val="0667031B"/>
    <w:rsid w:val="06673F6C"/>
    <w:rsid w:val="066848E8"/>
    <w:rsid w:val="06721841"/>
    <w:rsid w:val="0674229A"/>
    <w:rsid w:val="067B57E2"/>
    <w:rsid w:val="068350FC"/>
    <w:rsid w:val="06874A62"/>
    <w:rsid w:val="06952FD7"/>
    <w:rsid w:val="069F3BC7"/>
    <w:rsid w:val="06A40996"/>
    <w:rsid w:val="06A50EDC"/>
    <w:rsid w:val="06BF7DC5"/>
    <w:rsid w:val="06CC4290"/>
    <w:rsid w:val="06D33870"/>
    <w:rsid w:val="06D903DC"/>
    <w:rsid w:val="06DA4BFF"/>
    <w:rsid w:val="06E521B4"/>
    <w:rsid w:val="06EE112D"/>
    <w:rsid w:val="06F2019A"/>
    <w:rsid w:val="06F23CF7"/>
    <w:rsid w:val="06F3181D"/>
    <w:rsid w:val="06F95516"/>
    <w:rsid w:val="06FE0FDC"/>
    <w:rsid w:val="070C70CB"/>
    <w:rsid w:val="07247C28"/>
    <w:rsid w:val="07281A58"/>
    <w:rsid w:val="0729723C"/>
    <w:rsid w:val="072D0612"/>
    <w:rsid w:val="072E5C1B"/>
    <w:rsid w:val="07302401"/>
    <w:rsid w:val="07322B03"/>
    <w:rsid w:val="07363C7A"/>
    <w:rsid w:val="073C35E3"/>
    <w:rsid w:val="073F4A62"/>
    <w:rsid w:val="074107DA"/>
    <w:rsid w:val="074A1D85"/>
    <w:rsid w:val="074B3407"/>
    <w:rsid w:val="0753648C"/>
    <w:rsid w:val="075C0D38"/>
    <w:rsid w:val="07642909"/>
    <w:rsid w:val="07667025"/>
    <w:rsid w:val="076B1CFB"/>
    <w:rsid w:val="076B3AA9"/>
    <w:rsid w:val="0772095E"/>
    <w:rsid w:val="07726BE5"/>
    <w:rsid w:val="07733FFE"/>
    <w:rsid w:val="0777368E"/>
    <w:rsid w:val="077A74A0"/>
    <w:rsid w:val="07806ADB"/>
    <w:rsid w:val="078F2107"/>
    <w:rsid w:val="07951EC6"/>
    <w:rsid w:val="07952871"/>
    <w:rsid w:val="07995D19"/>
    <w:rsid w:val="079F4790"/>
    <w:rsid w:val="07A07BF6"/>
    <w:rsid w:val="07A1571D"/>
    <w:rsid w:val="07A22AD1"/>
    <w:rsid w:val="07AF5747"/>
    <w:rsid w:val="07B970DD"/>
    <w:rsid w:val="07C0102B"/>
    <w:rsid w:val="07CC279A"/>
    <w:rsid w:val="07D112CC"/>
    <w:rsid w:val="07D2432C"/>
    <w:rsid w:val="07EB5A01"/>
    <w:rsid w:val="07EF98F9"/>
    <w:rsid w:val="07F7429B"/>
    <w:rsid w:val="07F95559"/>
    <w:rsid w:val="0806631E"/>
    <w:rsid w:val="080D4B60"/>
    <w:rsid w:val="080E6CBB"/>
    <w:rsid w:val="08123F24"/>
    <w:rsid w:val="08145D38"/>
    <w:rsid w:val="081C49C0"/>
    <w:rsid w:val="081E4FBF"/>
    <w:rsid w:val="08265416"/>
    <w:rsid w:val="0855653B"/>
    <w:rsid w:val="08626C5A"/>
    <w:rsid w:val="08674270"/>
    <w:rsid w:val="086D0AD3"/>
    <w:rsid w:val="086D61E4"/>
    <w:rsid w:val="086E249C"/>
    <w:rsid w:val="086F59DF"/>
    <w:rsid w:val="088017D6"/>
    <w:rsid w:val="08884188"/>
    <w:rsid w:val="088941D3"/>
    <w:rsid w:val="088C3F66"/>
    <w:rsid w:val="08901A19"/>
    <w:rsid w:val="08906C55"/>
    <w:rsid w:val="0894418E"/>
    <w:rsid w:val="08A62E9F"/>
    <w:rsid w:val="08B03E69"/>
    <w:rsid w:val="08BD20E2"/>
    <w:rsid w:val="08C110F5"/>
    <w:rsid w:val="08C61D24"/>
    <w:rsid w:val="08CE1445"/>
    <w:rsid w:val="08D02BA5"/>
    <w:rsid w:val="08D42FEF"/>
    <w:rsid w:val="08D87532"/>
    <w:rsid w:val="08DA2C94"/>
    <w:rsid w:val="08DF2775"/>
    <w:rsid w:val="08E478CA"/>
    <w:rsid w:val="08E73E43"/>
    <w:rsid w:val="08E92ED7"/>
    <w:rsid w:val="08F04266"/>
    <w:rsid w:val="08F23581"/>
    <w:rsid w:val="08F24891"/>
    <w:rsid w:val="08FA6050"/>
    <w:rsid w:val="08FB790D"/>
    <w:rsid w:val="08FF5029"/>
    <w:rsid w:val="090130A2"/>
    <w:rsid w:val="090917CB"/>
    <w:rsid w:val="090A3F4C"/>
    <w:rsid w:val="091934C0"/>
    <w:rsid w:val="09195731"/>
    <w:rsid w:val="091A12E3"/>
    <w:rsid w:val="0922463B"/>
    <w:rsid w:val="09232DF1"/>
    <w:rsid w:val="09261188"/>
    <w:rsid w:val="09341363"/>
    <w:rsid w:val="09442803"/>
    <w:rsid w:val="09454668"/>
    <w:rsid w:val="0949471D"/>
    <w:rsid w:val="094F5955"/>
    <w:rsid w:val="09523172"/>
    <w:rsid w:val="09532A47"/>
    <w:rsid w:val="09567328"/>
    <w:rsid w:val="095D4EBB"/>
    <w:rsid w:val="097001C2"/>
    <w:rsid w:val="09721694"/>
    <w:rsid w:val="09757925"/>
    <w:rsid w:val="09811362"/>
    <w:rsid w:val="09841A19"/>
    <w:rsid w:val="09856BC3"/>
    <w:rsid w:val="098B3DAA"/>
    <w:rsid w:val="098E30C0"/>
    <w:rsid w:val="098F1CD1"/>
    <w:rsid w:val="09922E04"/>
    <w:rsid w:val="09927FB6"/>
    <w:rsid w:val="09931A80"/>
    <w:rsid w:val="09A514F4"/>
    <w:rsid w:val="09A93368"/>
    <w:rsid w:val="09AA6DEF"/>
    <w:rsid w:val="09AF651D"/>
    <w:rsid w:val="09B46B7A"/>
    <w:rsid w:val="09B62662"/>
    <w:rsid w:val="09BD08D7"/>
    <w:rsid w:val="09C05263"/>
    <w:rsid w:val="09C0632E"/>
    <w:rsid w:val="09C35E1E"/>
    <w:rsid w:val="09C76F06"/>
    <w:rsid w:val="09CD2B04"/>
    <w:rsid w:val="09D75426"/>
    <w:rsid w:val="09E0077E"/>
    <w:rsid w:val="09EF44EC"/>
    <w:rsid w:val="09EF451D"/>
    <w:rsid w:val="09FE4ED7"/>
    <w:rsid w:val="0A15337A"/>
    <w:rsid w:val="0A2523E2"/>
    <w:rsid w:val="0A382DF2"/>
    <w:rsid w:val="0A3F346B"/>
    <w:rsid w:val="0A4E0E8A"/>
    <w:rsid w:val="0A597678"/>
    <w:rsid w:val="0A5B0A63"/>
    <w:rsid w:val="0A5B6057"/>
    <w:rsid w:val="0A5D524B"/>
    <w:rsid w:val="0A601146"/>
    <w:rsid w:val="0A607DE7"/>
    <w:rsid w:val="0A6273E5"/>
    <w:rsid w:val="0A6368E2"/>
    <w:rsid w:val="0A6C6A41"/>
    <w:rsid w:val="0A6D270D"/>
    <w:rsid w:val="0A6D7B38"/>
    <w:rsid w:val="0A6F14A3"/>
    <w:rsid w:val="0A715662"/>
    <w:rsid w:val="0A7720C4"/>
    <w:rsid w:val="0A7A0536"/>
    <w:rsid w:val="0A7B1C5D"/>
    <w:rsid w:val="0A7E13D8"/>
    <w:rsid w:val="0A7E1736"/>
    <w:rsid w:val="0A850E88"/>
    <w:rsid w:val="0A8C5E53"/>
    <w:rsid w:val="0A924546"/>
    <w:rsid w:val="0A963EA9"/>
    <w:rsid w:val="0A970208"/>
    <w:rsid w:val="0AA62776"/>
    <w:rsid w:val="0AA7409F"/>
    <w:rsid w:val="0AAE6186"/>
    <w:rsid w:val="0AC0410C"/>
    <w:rsid w:val="0AC37E28"/>
    <w:rsid w:val="0AC503B7"/>
    <w:rsid w:val="0AC51722"/>
    <w:rsid w:val="0AC736EC"/>
    <w:rsid w:val="0AC97464"/>
    <w:rsid w:val="0ACE0D12"/>
    <w:rsid w:val="0AD027B2"/>
    <w:rsid w:val="0AD35BED"/>
    <w:rsid w:val="0ADD4A2C"/>
    <w:rsid w:val="0AE00732"/>
    <w:rsid w:val="0AE01609"/>
    <w:rsid w:val="0AE54D1F"/>
    <w:rsid w:val="0AE67C57"/>
    <w:rsid w:val="0AEE711F"/>
    <w:rsid w:val="0AF1188D"/>
    <w:rsid w:val="0AF20084"/>
    <w:rsid w:val="0AF65D7F"/>
    <w:rsid w:val="0AFE6240"/>
    <w:rsid w:val="0B0B3459"/>
    <w:rsid w:val="0B1C57E6"/>
    <w:rsid w:val="0B291CB1"/>
    <w:rsid w:val="0B316DB7"/>
    <w:rsid w:val="0B3918A5"/>
    <w:rsid w:val="0B3C7F8E"/>
    <w:rsid w:val="0B3D750A"/>
    <w:rsid w:val="0B462CC7"/>
    <w:rsid w:val="0B492353"/>
    <w:rsid w:val="0B4B3F01"/>
    <w:rsid w:val="0B4D36BB"/>
    <w:rsid w:val="0B5778BA"/>
    <w:rsid w:val="0B584F1E"/>
    <w:rsid w:val="0B592BB2"/>
    <w:rsid w:val="0B680A2B"/>
    <w:rsid w:val="0B717934"/>
    <w:rsid w:val="0B996E37"/>
    <w:rsid w:val="0BA1029C"/>
    <w:rsid w:val="0BC1638D"/>
    <w:rsid w:val="0BC164F9"/>
    <w:rsid w:val="0BC43143"/>
    <w:rsid w:val="0BC979FA"/>
    <w:rsid w:val="0BDB638E"/>
    <w:rsid w:val="0BDF5B85"/>
    <w:rsid w:val="0BE4031A"/>
    <w:rsid w:val="0BEC3ACE"/>
    <w:rsid w:val="0BF1191B"/>
    <w:rsid w:val="0BF24799"/>
    <w:rsid w:val="0BFD0D0B"/>
    <w:rsid w:val="0C0146F4"/>
    <w:rsid w:val="0C104C1F"/>
    <w:rsid w:val="0C136142"/>
    <w:rsid w:val="0C1405F0"/>
    <w:rsid w:val="0C14470F"/>
    <w:rsid w:val="0C1C7C0E"/>
    <w:rsid w:val="0C200CD7"/>
    <w:rsid w:val="0C364685"/>
    <w:rsid w:val="0C364C81"/>
    <w:rsid w:val="0C390F36"/>
    <w:rsid w:val="0C396839"/>
    <w:rsid w:val="0C3D2CAE"/>
    <w:rsid w:val="0C3E4BE6"/>
    <w:rsid w:val="0C470638"/>
    <w:rsid w:val="0C471320"/>
    <w:rsid w:val="0C481107"/>
    <w:rsid w:val="0C4A2454"/>
    <w:rsid w:val="0C4E48FE"/>
    <w:rsid w:val="0C5047E5"/>
    <w:rsid w:val="0C5F04D7"/>
    <w:rsid w:val="0C6D3E1F"/>
    <w:rsid w:val="0C6F6AF3"/>
    <w:rsid w:val="0C7E602C"/>
    <w:rsid w:val="0C9126D8"/>
    <w:rsid w:val="0C9308A1"/>
    <w:rsid w:val="0C9576A5"/>
    <w:rsid w:val="0C9B7751"/>
    <w:rsid w:val="0CA55F00"/>
    <w:rsid w:val="0CAB5919"/>
    <w:rsid w:val="0CB35CD6"/>
    <w:rsid w:val="0CB81799"/>
    <w:rsid w:val="0CBB67F5"/>
    <w:rsid w:val="0CBD3065"/>
    <w:rsid w:val="0CBF54EE"/>
    <w:rsid w:val="0CC021A1"/>
    <w:rsid w:val="0CCA767F"/>
    <w:rsid w:val="0CD21ED4"/>
    <w:rsid w:val="0CD64768"/>
    <w:rsid w:val="0CD7398E"/>
    <w:rsid w:val="0CDC2277"/>
    <w:rsid w:val="0CE268D4"/>
    <w:rsid w:val="0CE81584"/>
    <w:rsid w:val="0CED376D"/>
    <w:rsid w:val="0CF12CA2"/>
    <w:rsid w:val="0D001DE5"/>
    <w:rsid w:val="0D080E33"/>
    <w:rsid w:val="0D1137A8"/>
    <w:rsid w:val="0D131C05"/>
    <w:rsid w:val="0D164953"/>
    <w:rsid w:val="0D1A5F71"/>
    <w:rsid w:val="0D2C3CDA"/>
    <w:rsid w:val="0D316C31"/>
    <w:rsid w:val="0D3B1E3F"/>
    <w:rsid w:val="0D41564C"/>
    <w:rsid w:val="0D4227D8"/>
    <w:rsid w:val="0D434AE1"/>
    <w:rsid w:val="0D4913C1"/>
    <w:rsid w:val="0D4966B8"/>
    <w:rsid w:val="0D52334C"/>
    <w:rsid w:val="0D593C27"/>
    <w:rsid w:val="0D6613E9"/>
    <w:rsid w:val="0D674D12"/>
    <w:rsid w:val="0D6C1E33"/>
    <w:rsid w:val="0D7314B4"/>
    <w:rsid w:val="0D735465"/>
    <w:rsid w:val="0D7871B4"/>
    <w:rsid w:val="0D790106"/>
    <w:rsid w:val="0D7D7B4C"/>
    <w:rsid w:val="0D8C6527"/>
    <w:rsid w:val="0D8D1E77"/>
    <w:rsid w:val="0D97230D"/>
    <w:rsid w:val="0DA41AC3"/>
    <w:rsid w:val="0DA53F0F"/>
    <w:rsid w:val="0DAF5DB0"/>
    <w:rsid w:val="0DB21083"/>
    <w:rsid w:val="0DB7759B"/>
    <w:rsid w:val="0DB960C3"/>
    <w:rsid w:val="0DBC0BBA"/>
    <w:rsid w:val="0DC36E5B"/>
    <w:rsid w:val="0DC4062F"/>
    <w:rsid w:val="0DC85F91"/>
    <w:rsid w:val="0DCB52A1"/>
    <w:rsid w:val="0DD5327C"/>
    <w:rsid w:val="0DE27FC6"/>
    <w:rsid w:val="0DE325EB"/>
    <w:rsid w:val="0DF06AB6"/>
    <w:rsid w:val="0DF4093F"/>
    <w:rsid w:val="0DF66F1E"/>
    <w:rsid w:val="0DF84DB1"/>
    <w:rsid w:val="0DFA0BE6"/>
    <w:rsid w:val="0E036EFE"/>
    <w:rsid w:val="0E0D65FD"/>
    <w:rsid w:val="0E0F58A4"/>
    <w:rsid w:val="0E127789"/>
    <w:rsid w:val="0E1E63BC"/>
    <w:rsid w:val="0E2733EC"/>
    <w:rsid w:val="0E295443"/>
    <w:rsid w:val="0E3015A8"/>
    <w:rsid w:val="0E3730E9"/>
    <w:rsid w:val="0E3E286F"/>
    <w:rsid w:val="0E3F1ED8"/>
    <w:rsid w:val="0E462B7A"/>
    <w:rsid w:val="0E467FA2"/>
    <w:rsid w:val="0E4B63E2"/>
    <w:rsid w:val="0E4F1A2E"/>
    <w:rsid w:val="0E567261"/>
    <w:rsid w:val="0E582F87"/>
    <w:rsid w:val="0E5917F3"/>
    <w:rsid w:val="0E5928AD"/>
    <w:rsid w:val="0E600DC1"/>
    <w:rsid w:val="0E6B25E0"/>
    <w:rsid w:val="0E770F85"/>
    <w:rsid w:val="0E775EDC"/>
    <w:rsid w:val="0E792F4F"/>
    <w:rsid w:val="0E7F7850"/>
    <w:rsid w:val="0E851B62"/>
    <w:rsid w:val="0E8B3108"/>
    <w:rsid w:val="0E8B7182"/>
    <w:rsid w:val="0E8F2773"/>
    <w:rsid w:val="0E9F20E3"/>
    <w:rsid w:val="0EAE4F49"/>
    <w:rsid w:val="0EB07C3C"/>
    <w:rsid w:val="0EB17EA9"/>
    <w:rsid w:val="0EB61AAE"/>
    <w:rsid w:val="0EB656B2"/>
    <w:rsid w:val="0EB9159E"/>
    <w:rsid w:val="0EC00B7E"/>
    <w:rsid w:val="0EC56195"/>
    <w:rsid w:val="0EC81817"/>
    <w:rsid w:val="0ED308B1"/>
    <w:rsid w:val="0ED703BB"/>
    <w:rsid w:val="0EDD68F9"/>
    <w:rsid w:val="0EDF67AA"/>
    <w:rsid w:val="0EE36213"/>
    <w:rsid w:val="0EE52393"/>
    <w:rsid w:val="0EE7610B"/>
    <w:rsid w:val="0EF26C90"/>
    <w:rsid w:val="0EF34AB0"/>
    <w:rsid w:val="0EF6634E"/>
    <w:rsid w:val="0EFC21E2"/>
    <w:rsid w:val="0F017B03"/>
    <w:rsid w:val="0F0B3D58"/>
    <w:rsid w:val="0F0F7FDD"/>
    <w:rsid w:val="0F174B63"/>
    <w:rsid w:val="0F2811FF"/>
    <w:rsid w:val="0F2C5583"/>
    <w:rsid w:val="0F2D35F3"/>
    <w:rsid w:val="0F3523FE"/>
    <w:rsid w:val="0F492922"/>
    <w:rsid w:val="0F53550D"/>
    <w:rsid w:val="0F557518"/>
    <w:rsid w:val="0F5B71C4"/>
    <w:rsid w:val="0F604C2E"/>
    <w:rsid w:val="0F655282"/>
    <w:rsid w:val="0F687E0B"/>
    <w:rsid w:val="0F696B20"/>
    <w:rsid w:val="0F6C45CE"/>
    <w:rsid w:val="0F720802"/>
    <w:rsid w:val="0F766426"/>
    <w:rsid w:val="0F7756E1"/>
    <w:rsid w:val="0F7F1B1E"/>
    <w:rsid w:val="0F807D8D"/>
    <w:rsid w:val="0F810FCB"/>
    <w:rsid w:val="0F8538C0"/>
    <w:rsid w:val="0F8B4A18"/>
    <w:rsid w:val="0FA77DFE"/>
    <w:rsid w:val="0FAA4D14"/>
    <w:rsid w:val="0FBD4F06"/>
    <w:rsid w:val="0FC226D4"/>
    <w:rsid w:val="0FD20B69"/>
    <w:rsid w:val="0FD401CE"/>
    <w:rsid w:val="0FD83D18"/>
    <w:rsid w:val="0FDA5C70"/>
    <w:rsid w:val="0FE64614"/>
    <w:rsid w:val="0FEF57F5"/>
    <w:rsid w:val="0FF1630F"/>
    <w:rsid w:val="0FF3288D"/>
    <w:rsid w:val="0FF91D27"/>
    <w:rsid w:val="10046F99"/>
    <w:rsid w:val="10062C8F"/>
    <w:rsid w:val="10104768"/>
    <w:rsid w:val="101C0E48"/>
    <w:rsid w:val="10222FE0"/>
    <w:rsid w:val="102C4947"/>
    <w:rsid w:val="1031676B"/>
    <w:rsid w:val="10403047"/>
    <w:rsid w:val="104130AF"/>
    <w:rsid w:val="1048721C"/>
    <w:rsid w:val="10495714"/>
    <w:rsid w:val="10581BF8"/>
    <w:rsid w:val="105957C0"/>
    <w:rsid w:val="105E41AB"/>
    <w:rsid w:val="10664CAB"/>
    <w:rsid w:val="10727C56"/>
    <w:rsid w:val="107F6D8E"/>
    <w:rsid w:val="108216AA"/>
    <w:rsid w:val="10862EEE"/>
    <w:rsid w:val="1099114A"/>
    <w:rsid w:val="109E1732"/>
    <w:rsid w:val="10A5627E"/>
    <w:rsid w:val="10A920CB"/>
    <w:rsid w:val="10B43C1A"/>
    <w:rsid w:val="10BE3385"/>
    <w:rsid w:val="10C1014E"/>
    <w:rsid w:val="10C36DC3"/>
    <w:rsid w:val="10C65213"/>
    <w:rsid w:val="10D40911"/>
    <w:rsid w:val="10DB3F89"/>
    <w:rsid w:val="10DB57FB"/>
    <w:rsid w:val="10E00E4A"/>
    <w:rsid w:val="10E36DA6"/>
    <w:rsid w:val="10F22B45"/>
    <w:rsid w:val="10F55322"/>
    <w:rsid w:val="10FC77DD"/>
    <w:rsid w:val="11022F6A"/>
    <w:rsid w:val="11023F46"/>
    <w:rsid w:val="11177B40"/>
    <w:rsid w:val="1118180F"/>
    <w:rsid w:val="111B6540"/>
    <w:rsid w:val="111D2270"/>
    <w:rsid w:val="111F7DDE"/>
    <w:rsid w:val="11207BDA"/>
    <w:rsid w:val="112358A0"/>
    <w:rsid w:val="11270186"/>
    <w:rsid w:val="11273BC1"/>
    <w:rsid w:val="11277C30"/>
    <w:rsid w:val="112A1300"/>
    <w:rsid w:val="112A6783"/>
    <w:rsid w:val="112C24FB"/>
    <w:rsid w:val="112F484C"/>
    <w:rsid w:val="112F6066"/>
    <w:rsid w:val="11365A45"/>
    <w:rsid w:val="11401B02"/>
    <w:rsid w:val="11423ACC"/>
    <w:rsid w:val="114A0BD3"/>
    <w:rsid w:val="114F78DE"/>
    <w:rsid w:val="11577B95"/>
    <w:rsid w:val="115B741C"/>
    <w:rsid w:val="116315C0"/>
    <w:rsid w:val="11665086"/>
    <w:rsid w:val="11667FB1"/>
    <w:rsid w:val="116A6B7F"/>
    <w:rsid w:val="116C1590"/>
    <w:rsid w:val="116E64D6"/>
    <w:rsid w:val="11763079"/>
    <w:rsid w:val="11806078"/>
    <w:rsid w:val="118539B9"/>
    <w:rsid w:val="11896CA1"/>
    <w:rsid w:val="118C5B4B"/>
    <w:rsid w:val="11990737"/>
    <w:rsid w:val="11A331F5"/>
    <w:rsid w:val="11A958FA"/>
    <w:rsid w:val="11B9536A"/>
    <w:rsid w:val="11C156A5"/>
    <w:rsid w:val="11D7622F"/>
    <w:rsid w:val="11DA2538"/>
    <w:rsid w:val="11DA5AB3"/>
    <w:rsid w:val="11DC5FC8"/>
    <w:rsid w:val="11EB321D"/>
    <w:rsid w:val="11EC2CC3"/>
    <w:rsid w:val="11F528ED"/>
    <w:rsid w:val="120130B2"/>
    <w:rsid w:val="120174E4"/>
    <w:rsid w:val="12057E51"/>
    <w:rsid w:val="12092610"/>
    <w:rsid w:val="120F360F"/>
    <w:rsid w:val="121069EE"/>
    <w:rsid w:val="12133AF6"/>
    <w:rsid w:val="12163F18"/>
    <w:rsid w:val="12181B43"/>
    <w:rsid w:val="121C431D"/>
    <w:rsid w:val="121D14DC"/>
    <w:rsid w:val="121F77B5"/>
    <w:rsid w:val="12224F37"/>
    <w:rsid w:val="1225617B"/>
    <w:rsid w:val="12282E23"/>
    <w:rsid w:val="12304188"/>
    <w:rsid w:val="12311A59"/>
    <w:rsid w:val="123A29F6"/>
    <w:rsid w:val="123B4691"/>
    <w:rsid w:val="123F7A19"/>
    <w:rsid w:val="12412681"/>
    <w:rsid w:val="12427048"/>
    <w:rsid w:val="124401B3"/>
    <w:rsid w:val="12456396"/>
    <w:rsid w:val="124A003F"/>
    <w:rsid w:val="124B2869"/>
    <w:rsid w:val="125C0BBE"/>
    <w:rsid w:val="126F6B43"/>
    <w:rsid w:val="126F77A6"/>
    <w:rsid w:val="127E28E2"/>
    <w:rsid w:val="12896582"/>
    <w:rsid w:val="12A0784C"/>
    <w:rsid w:val="12A367ED"/>
    <w:rsid w:val="12A566FF"/>
    <w:rsid w:val="12A96EF4"/>
    <w:rsid w:val="12B614F8"/>
    <w:rsid w:val="12D9220E"/>
    <w:rsid w:val="12E50BB3"/>
    <w:rsid w:val="12E93D90"/>
    <w:rsid w:val="12F55664"/>
    <w:rsid w:val="12F72B8B"/>
    <w:rsid w:val="12F7762B"/>
    <w:rsid w:val="12FF5422"/>
    <w:rsid w:val="13083C0B"/>
    <w:rsid w:val="130D4E9B"/>
    <w:rsid w:val="13164CB0"/>
    <w:rsid w:val="13221A98"/>
    <w:rsid w:val="1332024C"/>
    <w:rsid w:val="133833D9"/>
    <w:rsid w:val="133D2352"/>
    <w:rsid w:val="134317C0"/>
    <w:rsid w:val="13457EC0"/>
    <w:rsid w:val="13491142"/>
    <w:rsid w:val="134F3981"/>
    <w:rsid w:val="134F4993"/>
    <w:rsid w:val="13561CA2"/>
    <w:rsid w:val="13573133"/>
    <w:rsid w:val="135774A8"/>
    <w:rsid w:val="13581385"/>
    <w:rsid w:val="135A4427"/>
    <w:rsid w:val="13617565"/>
    <w:rsid w:val="136371F0"/>
    <w:rsid w:val="1369556C"/>
    <w:rsid w:val="136F4921"/>
    <w:rsid w:val="137202CA"/>
    <w:rsid w:val="137335F2"/>
    <w:rsid w:val="137451A8"/>
    <w:rsid w:val="137854EB"/>
    <w:rsid w:val="137A420F"/>
    <w:rsid w:val="137D0DEC"/>
    <w:rsid w:val="1382723C"/>
    <w:rsid w:val="138B4F8E"/>
    <w:rsid w:val="138D56C7"/>
    <w:rsid w:val="139845FF"/>
    <w:rsid w:val="139B2302"/>
    <w:rsid w:val="13A57BEC"/>
    <w:rsid w:val="13C2473F"/>
    <w:rsid w:val="13C33D02"/>
    <w:rsid w:val="13C54541"/>
    <w:rsid w:val="13C9252E"/>
    <w:rsid w:val="13CC0DC2"/>
    <w:rsid w:val="13CC273A"/>
    <w:rsid w:val="13D11138"/>
    <w:rsid w:val="13DB3D64"/>
    <w:rsid w:val="13E469BE"/>
    <w:rsid w:val="13E675EB"/>
    <w:rsid w:val="13EF6911"/>
    <w:rsid w:val="13F34C8A"/>
    <w:rsid w:val="13F46046"/>
    <w:rsid w:val="13F80D5D"/>
    <w:rsid w:val="141270E1"/>
    <w:rsid w:val="14290BAC"/>
    <w:rsid w:val="14303BA5"/>
    <w:rsid w:val="14332316"/>
    <w:rsid w:val="14342A15"/>
    <w:rsid w:val="14382F65"/>
    <w:rsid w:val="143854C4"/>
    <w:rsid w:val="144A5DB5"/>
    <w:rsid w:val="144B01ED"/>
    <w:rsid w:val="144B713C"/>
    <w:rsid w:val="14554804"/>
    <w:rsid w:val="145A1E9B"/>
    <w:rsid w:val="145C3A06"/>
    <w:rsid w:val="1463258B"/>
    <w:rsid w:val="14635255"/>
    <w:rsid w:val="146E4BD8"/>
    <w:rsid w:val="147541B9"/>
    <w:rsid w:val="1476178E"/>
    <w:rsid w:val="14771CDF"/>
    <w:rsid w:val="147870AA"/>
    <w:rsid w:val="14886A1A"/>
    <w:rsid w:val="1490767C"/>
    <w:rsid w:val="14977C8B"/>
    <w:rsid w:val="14981F27"/>
    <w:rsid w:val="149C1746"/>
    <w:rsid w:val="149F62FB"/>
    <w:rsid w:val="14A14109"/>
    <w:rsid w:val="14A740BD"/>
    <w:rsid w:val="14A82665"/>
    <w:rsid w:val="14BF71E2"/>
    <w:rsid w:val="14C073A3"/>
    <w:rsid w:val="14C12F5A"/>
    <w:rsid w:val="14C342C9"/>
    <w:rsid w:val="14C756B9"/>
    <w:rsid w:val="14CC767D"/>
    <w:rsid w:val="14D233B9"/>
    <w:rsid w:val="14D26F15"/>
    <w:rsid w:val="14D31495"/>
    <w:rsid w:val="14D32EAF"/>
    <w:rsid w:val="14D40EDF"/>
    <w:rsid w:val="14D902A4"/>
    <w:rsid w:val="14DD1864"/>
    <w:rsid w:val="14E05AD6"/>
    <w:rsid w:val="14E168E7"/>
    <w:rsid w:val="14E836E8"/>
    <w:rsid w:val="14EA30AD"/>
    <w:rsid w:val="14ED4D37"/>
    <w:rsid w:val="14F52C04"/>
    <w:rsid w:val="14F54F69"/>
    <w:rsid w:val="14FC005D"/>
    <w:rsid w:val="151B08BC"/>
    <w:rsid w:val="151D027F"/>
    <w:rsid w:val="152446DB"/>
    <w:rsid w:val="152C72BC"/>
    <w:rsid w:val="152E64B4"/>
    <w:rsid w:val="15374A61"/>
    <w:rsid w:val="153B0F5F"/>
    <w:rsid w:val="154020D1"/>
    <w:rsid w:val="154478D4"/>
    <w:rsid w:val="1546345F"/>
    <w:rsid w:val="154F0566"/>
    <w:rsid w:val="15514D9E"/>
    <w:rsid w:val="15520056"/>
    <w:rsid w:val="15521230"/>
    <w:rsid w:val="1554598A"/>
    <w:rsid w:val="155A4DB1"/>
    <w:rsid w:val="155D688F"/>
    <w:rsid w:val="155E12C3"/>
    <w:rsid w:val="15606603"/>
    <w:rsid w:val="15681628"/>
    <w:rsid w:val="1569320F"/>
    <w:rsid w:val="156F29B6"/>
    <w:rsid w:val="15717566"/>
    <w:rsid w:val="15803635"/>
    <w:rsid w:val="15806971"/>
    <w:rsid w:val="1582093B"/>
    <w:rsid w:val="15931663"/>
    <w:rsid w:val="15962639"/>
    <w:rsid w:val="159A309A"/>
    <w:rsid w:val="159E51B1"/>
    <w:rsid w:val="15A44D56"/>
    <w:rsid w:val="15A63D52"/>
    <w:rsid w:val="15B36D47"/>
    <w:rsid w:val="15B50D11"/>
    <w:rsid w:val="15B542EA"/>
    <w:rsid w:val="15B56520"/>
    <w:rsid w:val="15B605E5"/>
    <w:rsid w:val="15B842D3"/>
    <w:rsid w:val="15BD57E4"/>
    <w:rsid w:val="15BE40E1"/>
    <w:rsid w:val="15BF320A"/>
    <w:rsid w:val="15C5578B"/>
    <w:rsid w:val="15C56A7A"/>
    <w:rsid w:val="15C9656A"/>
    <w:rsid w:val="15CB7E80"/>
    <w:rsid w:val="15CD415D"/>
    <w:rsid w:val="15CF16A7"/>
    <w:rsid w:val="15D428F2"/>
    <w:rsid w:val="15D7001E"/>
    <w:rsid w:val="15DA504F"/>
    <w:rsid w:val="15DD3DC4"/>
    <w:rsid w:val="15DE18EA"/>
    <w:rsid w:val="15DE3F67"/>
    <w:rsid w:val="15F12FD8"/>
    <w:rsid w:val="160F76C1"/>
    <w:rsid w:val="161018F6"/>
    <w:rsid w:val="16135A37"/>
    <w:rsid w:val="161377E5"/>
    <w:rsid w:val="161720D9"/>
    <w:rsid w:val="1618289F"/>
    <w:rsid w:val="16260276"/>
    <w:rsid w:val="16282ECB"/>
    <w:rsid w:val="16315EBE"/>
    <w:rsid w:val="16335672"/>
    <w:rsid w:val="16380293"/>
    <w:rsid w:val="163E2AD9"/>
    <w:rsid w:val="163E4F9B"/>
    <w:rsid w:val="163F682C"/>
    <w:rsid w:val="16432619"/>
    <w:rsid w:val="16450108"/>
    <w:rsid w:val="16506ED6"/>
    <w:rsid w:val="165C73DE"/>
    <w:rsid w:val="16637525"/>
    <w:rsid w:val="166477C3"/>
    <w:rsid w:val="16685D83"/>
    <w:rsid w:val="16691AFB"/>
    <w:rsid w:val="166B6F22"/>
    <w:rsid w:val="166D339A"/>
    <w:rsid w:val="166D5A71"/>
    <w:rsid w:val="167224BC"/>
    <w:rsid w:val="16740EF3"/>
    <w:rsid w:val="16765AAA"/>
    <w:rsid w:val="16800E8A"/>
    <w:rsid w:val="168129A1"/>
    <w:rsid w:val="16844748"/>
    <w:rsid w:val="168A2C62"/>
    <w:rsid w:val="168B46E9"/>
    <w:rsid w:val="168D7ECA"/>
    <w:rsid w:val="16924A7C"/>
    <w:rsid w:val="169A1CB5"/>
    <w:rsid w:val="169B78D9"/>
    <w:rsid w:val="169C77DB"/>
    <w:rsid w:val="16A246C3"/>
    <w:rsid w:val="16AA639C"/>
    <w:rsid w:val="16BD2DDB"/>
    <w:rsid w:val="16C22945"/>
    <w:rsid w:val="16CA259A"/>
    <w:rsid w:val="16CB3FCA"/>
    <w:rsid w:val="16D42D55"/>
    <w:rsid w:val="16D5509D"/>
    <w:rsid w:val="16DCC596"/>
    <w:rsid w:val="16E70015"/>
    <w:rsid w:val="16EB5AEE"/>
    <w:rsid w:val="16EE555F"/>
    <w:rsid w:val="16FC0DEF"/>
    <w:rsid w:val="16FC64EB"/>
    <w:rsid w:val="170535D2"/>
    <w:rsid w:val="170A6E3A"/>
    <w:rsid w:val="17103D25"/>
    <w:rsid w:val="171066A3"/>
    <w:rsid w:val="17122173"/>
    <w:rsid w:val="171670C4"/>
    <w:rsid w:val="171B0976"/>
    <w:rsid w:val="171C20E4"/>
    <w:rsid w:val="171F21BA"/>
    <w:rsid w:val="17283666"/>
    <w:rsid w:val="172C5003"/>
    <w:rsid w:val="172D33F1"/>
    <w:rsid w:val="17344265"/>
    <w:rsid w:val="173C4B1A"/>
    <w:rsid w:val="17407E5A"/>
    <w:rsid w:val="17414CAB"/>
    <w:rsid w:val="174C362E"/>
    <w:rsid w:val="174D24DD"/>
    <w:rsid w:val="174E7F2C"/>
    <w:rsid w:val="17533206"/>
    <w:rsid w:val="175459BE"/>
    <w:rsid w:val="1762013D"/>
    <w:rsid w:val="17647817"/>
    <w:rsid w:val="176C53FF"/>
    <w:rsid w:val="17752C9A"/>
    <w:rsid w:val="177660EE"/>
    <w:rsid w:val="17795D6E"/>
    <w:rsid w:val="177A7DAF"/>
    <w:rsid w:val="17846241"/>
    <w:rsid w:val="178963E1"/>
    <w:rsid w:val="17A0154D"/>
    <w:rsid w:val="17AB488B"/>
    <w:rsid w:val="17AE4CAF"/>
    <w:rsid w:val="17B02B44"/>
    <w:rsid w:val="17B116BE"/>
    <w:rsid w:val="17B26772"/>
    <w:rsid w:val="17B46DA6"/>
    <w:rsid w:val="17D468DB"/>
    <w:rsid w:val="17DA058A"/>
    <w:rsid w:val="17DB07D7"/>
    <w:rsid w:val="17E02FC0"/>
    <w:rsid w:val="17E72CD8"/>
    <w:rsid w:val="17EB45EE"/>
    <w:rsid w:val="17EE16B8"/>
    <w:rsid w:val="17F324D4"/>
    <w:rsid w:val="17F378CF"/>
    <w:rsid w:val="17F555BF"/>
    <w:rsid w:val="17FC7011"/>
    <w:rsid w:val="18055C1B"/>
    <w:rsid w:val="180C4864"/>
    <w:rsid w:val="1816180F"/>
    <w:rsid w:val="182201B4"/>
    <w:rsid w:val="182229FB"/>
    <w:rsid w:val="182B6CEB"/>
    <w:rsid w:val="182C2DE0"/>
    <w:rsid w:val="183A46E2"/>
    <w:rsid w:val="183F2B14"/>
    <w:rsid w:val="1841587C"/>
    <w:rsid w:val="18461907"/>
    <w:rsid w:val="184E0FA9"/>
    <w:rsid w:val="18552337"/>
    <w:rsid w:val="18566D69"/>
    <w:rsid w:val="185C1918"/>
    <w:rsid w:val="18697B91"/>
    <w:rsid w:val="186C7681"/>
    <w:rsid w:val="186E0BB8"/>
    <w:rsid w:val="187327BD"/>
    <w:rsid w:val="187961E2"/>
    <w:rsid w:val="187F35F5"/>
    <w:rsid w:val="187F5CBB"/>
    <w:rsid w:val="18867343"/>
    <w:rsid w:val="1888270D"/>
    <w:rsid w:val="1890086D"/>
    <w:rsid w:val="1896721E"/>
    <w:rsid w:val="18980476"/>
    <w:rsid w:val="189B2F79"/>
    <w:rsid w:val="18A342BF"/>
    <w:rsid w:val="18A418F4"/>
    <w:rsid w:val="18A80940"/>
    <w:rsid w:val="18A92ED1"/>
    <w:rsid w:val="18AE6106"/>
    <w:rsid w:val="18B90C05"/>
    <w:rsid w:val="18BF3C55"/>
    <w:rsid w:val="18D8566B"/>
    <w:rsid w:val="18DE48B4"/>
    <w:rsid w:val="18F23E2B"/>
    <w:rsid w:val="18FD5677"/>
    <w:rsid w:val="18FE29CF"/>
    <w:rsid w:val="19061883"/>
    <w:rsid w:val="190873AA"/>
    <w:rsid w:val="19096465"/>
    <w:rsid w:val="190C334A"/>
    <w:rsid w:val="190F0738"/>
    <w:rsid w:val="192166BD"/>
    <w:rsid w:val="192A3AD2"/>
    <w:rsid w:val="192A5572"/>
    <w:rsid w:val="192D2701"/>
    <w:rsid w:val="193569DE"/>
    <w:rsid w:val="194D2C6F"/>
    <w:rsid w:val="195702BE"/>
    <w:rsid w:val="195C5947"/>
    <w:rsid w:val="195F7E89"/>
    <w:rsid w:val="197B401F"/>
    <w:rsid w:val="197C4EA3"/>
    <w:rsid w:val="197E141A"/>
    <w:rsid w:val="19801636"/>
    <w:rsid w:val="1988673C"/>
    <w:rsid w:val="198E4C80"/>
    <w:rsid w:val="1999106A"/>
    <w:rsid w:val="199F19FB"/>
    <w:rsid w:val="199F3A68"/>
    <w:rsid w:val="19A16D56"/>
    <w:rsid w:val="19A611B9"/>
    <w:rsid w:val="19A63EAF"/>
    <w:rsid w:val="19AC1F66"/>
    <w:rsid w:val="19AC5970"/>
    <w:rsid w:val="19BB1860"/>
    <w:rsid w:val="19C40760"/>
    <w:rsid w:val="19C77265"/>
    <w:rsid w:val="19C7E4CC"/>
    <w:rsid w:val="19CE62D0"/>
    <w:rsid w:val="19D04D21"/>
    <w:rsid w:val="19D4452A"/>
    <w:rsid w:val="19E55032"/>
    <w:rsid w:val="19E62543"/>
    <w:rsid w:val="19E73907"/>
    <w:rsid w:val="19E82D37"/>
    <w:rsid w:val="19EA5CF9"/>
    <w:rsid w:val="19F06BE3"/>
    <w:rsid w:val="1A030C39"/>
    <w:rsid w:val="1A036676"/>
    <w:rsid w:val="1A0372FF"/>
    <w:rsid w:val="1A051B3B"/>
    <w:rsid w:val="1A070636"/>
    <w:rsid w:val="1A0767EF"/>
    <w:rsid w:val="1A0E6F51"/>
    <w:rsid w:val="1A1D1E6A"/>
    <w:rsid w:val="1A27506D"/>
    <w:rsid w:val="1A2A15A2"/>
    <w:rsid w:val="1A2C12AC"/>
    <w:rsid w:val="1A366198"/>
    <w:rsid w:val="1A3840C0"/>
    <w:rsid w:val="1A4556E4"/>
    <w:rsid w:val="1A491A28"/>
    <w:rsid w:val="1A4C1518"/>
    <w:rsid w:val="1A510C80"/>
    <w:rsid w:val="1A5154D4"/>
    <w:rsid w:val="1A571CFA"/>
    <w:rsid w:val="1A765C58"/>
    <w:rsid w:val="1A92207A"/>
    <w:rsid w:val="1A936BF0"/>
    <w:rsid w:val="1A952905"/>
    <w:rsid w:val="1A952EBF"/>
    <w:rsid w:val="1A9819E7"/>
    <w:rsid w:val="1A9A04D5"/>
    <w:rsid w:val="1A9B5FFB"/>
    <w:rsid w:val="1A9F789A"/>
    <w:rsid w:val="1AC25486"/>
    <w:rsid w:val="1ACA723E"/>
    <w:rsid w:val="1ACE4B8D"/>
    <w:rsid w:val="1AD557B1"/>
    <w:rsid w:val="1AD75285"/>
    <w:rsid w:val="1AE46B2D"/>
    <w:rsid w:val="1AE6697D"/>
    <w:rsid w:val="1AE70346"/>
    <w:rsid w:val="1AEA3DDB"/>
    <w:rsid w:val="1AF57CC9"/>
    <w:rsid w:val="1AFC0627"/>
    <w:rsid w:val="1AFC6A9A"/>
    <w:rsid w:val="1B0342CC"/>
    <w:rsid w:val="1B040045"/>
    <w:rsid w:val="1B0579B7"/>
    <w:rsid w:val="1B0C75F6"/>
    <w:rsid w:val="1B185594"/>
    <w:rsid w:val="1B1C713C"/>
    <w:rsid w:val="1B29295D"/>
    <w:rsid w:val="1B341706"/>
    <w:rsid w:val="1B370F81"/>
    <w:rsid w:val="1B387A51"/>
    <w:rsid w:val="1B395F40"/>
    <w:rsid w:val="1B3B55FE"/>
    <w:rsid w:val="1B4172AF"/>
    <w:rsid w:val="1B476B19"/>
    <w:rsid w:val="1B4B7118"/>
    <w:rsid w:val="1B4C1950"/>
    <w:rsid w:val="1B511C6C"/>
    <w:rsid w:val="1B5679EA"/>
    <w:rsid w:val="1B58200E"/>
    <w:rsid w:val="1B610FF3"/>
    <w:rsid w:val="1B617245"/>
    <w:rsid w:val="1B632FBD"/>
    <w:rsid w:val="1B63510E"/>
    <w:rsid w:val="1B643A72"/>
    <w:rsid w:val="1B67101B"/>
    <w:rsid w:val="1B6E1ED6"/>
    <w:rsid w:val="1B6F584B"/>
    <w:rsid w:val="1B724FA5"/>
    <w:rsid w:val="1B793D8B"/>
    <w:rsid w:val="1B7C4DAA"/>
    <w:rsid w:val="1B824D09"/>
    <w:rsid w:val="1B89770D"/>
    <w:rsid w:val="1B8A5ADB"/>
    <w:rsid w:val="1B9505F6"/>
    <w:rsid w:val="1B980768"/>
    <w:rsid w:val="1B9B16BB"/>
    <w:rsid w:val="1BAB0ADF"/>
    <w:rsid w:val="1BAD248A"/>
    <w:rsid w:val="1BAE60D9"/>
    <w:rsid w:val="1BB77688"/>
    <w:rsid w:val="1BBE69F1"/>
    <w:rsid w:val="1BC41F56"/>
    <w:rsid w:val="1BCC156A"/>
    <w:rsid w:val="1BD04047"/>
    <w:rsid w:val="1BD52300"/>
    <w:rsid w:val="1BD61B5D"/>
    <w:rsid w:val="1BDE363D"/>
    <w:rsid w:val="1BE22134"/>
    <w:rsid w:val="1BE9054D"/>
    <w:rsid w:val="1BF2583A"/>
    <w:rsid w:val="1BF319CB"/>
    <w:rsid w:val="1BFE6EEE"/>
    <w:rsid w:val="1C02250C"/>
    <w:rsid w:val="1C0C71B1"/>
    <w:rsid w:val="1C171F30"/>
    <w:rsid w:val="1C230C59"/>
    <w:rsid w:val="1C32473C"/>
    <w:rsid w:val="1C3577A3"/>
    <w:rsid w:val="1C3676CD"/>
    <w:rsid w:val="1C3F1016"/>
    <w:rsid w:val="1C404676"/>
    <w:rsid w:val="1C426855"/>
    <w:rsid w:val="1C4526C3"/>
    <w:rsid w:val="1C4C1CA3"/>
    <w:rsid w:val="1C587E1F"/>
    <w:rsid w:val="1C5934C5"/>
    <w:rsid w:val="1C6A31F8"/>
    <w:rsid w:val="1C6E5776"/>
    <w:rsid w:val="1C736424"/>
    <w:rsid w:val="1C7439E4"/>
    <w:rsid w:val="1C745132"/>
    <w:rsid w:val="1C753CE7"/>
    <w:rsid w:val="1C7B11DB"/>
    <w:rsid w:val="1C827473"/>
    <w:rsid w:val="1C896A53"/>
    <w:rsid w:val="1C8B0107"/>
    <w:rsid w:val="1C9442BB"/>
    <w:rsid w:val="1C9D24FF"/>
    <w:rsid w:val="1CA36D30"/>
    <w:rsid w:val="1CA65236"/>
    <w:rsid w:val="1CA7291F"/>
    <w:rsid w:val="1CAB4C1C"/>
    <w:rsid w:val="1CAB5A77"/>
    <w:rsid w:val="1CB17D58"/>
    <w:rsid w:val="1CB334B0"/>
    <w:rsid w:val="1CB45E4F"/>
    <w:rsid w:val="1CCE6EEE"/>
    <w:rsid w:val="1CD01F5E"/>
    <w:rsid w:val="1CD14921"/>
    <w:rsid w:val="1CD4209A"/>
    <w:rsid w:val="1CD667C8"/>
    <w:rsid w:val="1CDB392C"/>
    <w:rsid w:val="1CDD3710"/>
    <w:rsid w:val="1CEC3CFA"/>
    <w:rsid w:val="1CEE4B08"/>
    <w:rsid w:val="1CF055C6"/>
    <w:rsid w:val="1CF66A98"/>
    <w:rsid w:val="1CFC0FD3"/>
    <w:rsid w:val="1D0205B4"/>
    <w:rsid w:val="1D042BAD"/>
    <w:rsid w:val="1D07199A"/>
    <w:rsid w:val="1D0F170B"/>
    <w:rsid w:val="1D142311"/>
    <w:rsid w:val="1D1521E9"/>
    <w:rsid w:val="1D167441"/>
    <w:rsid w:val="1D170172"/>
    <w:rsid w:val="1D1D0F4A"/>
    <w:rsid w:val="1D1F2520"/>
    <w:rsid w:val="1D230953"/>
    <w:rsid w:val="1D2F6490"/>
    <w:rsid w:val="1D3B13B4"/>
    <w:rsid w:val="1D413DDA"/>
    <w:rsid w:val="1D4D27DD"/>
    <w:rsid w:val="1D4D4E24"/>
    <w:rsid w:val="1D566AA7"/>
    <w:rsid w:val="1D5B5E47"/>
    <w:rsid w:val="1D5F1562"/>
    <w:rsid w:val="1D60735F"/>
    <w:rsid w:val="1D611C48"/>
    <w:rsid w:val="1D61352C"/>
    <w:rsid w:val="1D631008"/>
    <w:rsid w:val="1D686335"/>
    <w:rsid w:val="1D7846B2"/>
    <w:rsid w:val="1D7A1A96"/>
    <w:rsid w:val="1D837D50"/>
    <w:rsid w:val="1D8409DB"/>
    <w:rsid w:val="1D8D60CF"/>
    <w:rsid w:val="1D8E280B"/>
    <w:rsid w:val="1D8E3FE2"/>
    <w:rsid w:val="1D90383C"/>
    <w:rsid w:val="1D9A7851"/>
    <w:rsid w:val="1D9B4E7B"/>
    <w:rsid w:val="1DA17DCD"/>
    <w:rsid w:val="1DA33B45"/>
    <w:rsid w:val="1DB57F39"/>
    <w:rsid w:val="1DBD15DA"/>
    <w:rsid w:val="1DBE272D"/>
    <w:rsid w:val="1DC369ED"/>
    <w:rsid w:val="1DCA625A"/>
    <w:rsid w:val="1DCD4C7A"/>
    <w:rsid w:val="1DDB7AD7"/>
    <w:rsid w:val="1DE24C91"/>
    <w:rsid w:val="1DE877AA"/>
    <w:rsid w:val="1DE93C96"/>
    <w:rsid w:val="1DEC03E8"/>
    <w:rsid w:val="1DEC729A"/>
    <w:rsid w:val="1DF45C84"/>
    <w:rsid w:val="1E067549"/>
    <w:rsid w:val="1E0C16EA"/>
    <w:rsid w:val="1E0C1D48"/>
    <w:rsid w:val="1E0C780C"/>
    <w:rsid w:val="1E0F6504"/>
    <w:rsid w:val="1E17666C"/>
    <w:rsid w:val="1E1D3939"/>
    <w:rsid w:val="1E1E766F"/>
    <w:rsid w:val="1E1F1B54"/>
    <w:rsid w:val="1E2932D9"/>
    <w:rsid w:val="1E2F362A"/>
    <w:rsid w:val="1E300200"/>
    <w:rsid w:val="1E380731"/>
    <w:rsid w:val="1E432C32"/>
    <w:rsid w:val="1E4C0400"/>
    <w:rsid w:val="1E543091"/>
    <w:rsid w:val="1E6A6411"/>
    <w:rsid w:val="1E744A20"/>
    <w:rsid w:val="1E7F010E"/>
    <w:rsid w:val="1E82414B"/>
    <w:rsid w:val="1E8965E8"/>
    <w:rsid w:val="1E9332CD"/>
    <w:rsid w:val="1E965458"/>
    <w:rsid w:val="1E9D55F8"/>
    <w:rsid w:val="1EA64F07"/>
    <w:rsid w:val="1EA86E59"/>
    <w:rsid w:val="1EAA4A5F"/>
    <w:rsid w:val="1EAE09F3"/>
    <w:rsid w:val="1EAE6D13"/>
    <w:rsid w:val="1EB12291"/>
    <w:rsid w:val="1EB63404"/>
    <w:rsid w:val="1EBF050A"/>
    <w:rsid w:val="1EC12E89"/>
    <w:rsid w:val="1EC45B21"/>
    <w:rsid w:val="1ECB7C20"/>
    <w:rsid w:val="1ED54CDF"/>
    <w:rsid w:val="1ED815CC"/>
    <w:rsid w:val="1EDA5FDC"/>
    <w:rsid w:val="1EDDA022"/>
    <w:rsid w:val="1EDE6ADB"/>
    <w:rsid w:val="1EDF295B"/>
    <w:rsid w:val="1EE1003B"/>
    <w:rsid w:val="1EE97E37"/>
    <w:rsid w:val="1EED5699"/>
    <w:rsid w:val="1EF34658"/>
    <w:rsid w:val="1EF36A90"/>
    <w:rsid w:val="1EFD7285"/>
    <w:rsid w:val="1F014A11"/>
    <w:rsid w:val="1F056206"/>
    <w:rsid w:val="1F093E7B"/>
    <w:rsid w:val="1F1557CA"/>
    <w:rsid w:val="1F176598"/>
    <w:rsid w:val="1F206585"/>
    <w:rsid w:val="1F2C36C6"/>
    <w:rsid w:val="1F301408"/>
    <w:rsid w:val="1F3233D2"/>
    <w:rsid w:val="1F3507CD"/>
    <w:rsid w:val="1F385EAF"/>
    <w:rsid w:val="1F3D09C4"/>
    <w:rsid w:val="1F464D09"/>
    <w:rsid w:val="1F5237D6"/>
    <w:rsid w:val="1F53091B"/>
    <w:rsid w:val="1F5350F7"/>
    <w:rsid w:val="1F551146"/>
    <w:rsid w:val="1F606E49"/>
    <w:rsid w:val="1F631853"/>
    <w:rsid w:val="1F634AA2"/>
    <w:rsid w:val="1F66314D"/>
    <w:rsid w:val="1F6A2B6C"/>
    <w:rsid w:val="1F730536"/>
    <w:rsid w:val="1F834179"/>
    <w:rsid w:val="1F841314"/>
    <w:rsid w:val="1F8869AD"/>
    <w:rsid w:val="1F8E59B8"/>
    <w:rsid w:val="1FA22AA3"/>
    <w:rsid w:val="1FA26029"/>
    <w:rsid w:val="1FA6791C"/>
    <w:rsid w:val="1FAA3A40"/>
    <w:rsid w:val="1FAA7E77"/>
    <w:rsid w:val="1FAE48D0"/>
    <w:rsid w:val="1FB165AB"/>
    <w:rsid w:val="1FB5156C"/>
    <w:rsid w:val="1FB6219B"/>
    <w:rsid w:val="1FBD4993"/>
    <w:rsid w:val="1FBE4C66"/>
    <w:rsid w:val="1FC13BB7"/>
    <w:rsid w:val="1FC14756"/>
    <w:rsid w:val="1FCA13A9"/>
    <w:rsid w:val="1FD004F5"/>
    <w:rsid w:val="1FD70353"/>
    <w:rsid w:val="1FDE3C2C"/>
    <w:rsid w:val="1FE10954"/>
    <w:rsid w:val="1FE71021"/>
    <w:rsid w:val="1FEF8FBA"/>
    <w:rsid w:val="1FF4496F"/>
    <w:rsid w:val="1FF60E46"/>
    <w:rsid w:val="1FFE0BBE"/>
    <w:rsid w:val="20010874"/>
    <w:rsid w:val="200854A4"/>
    <w:rsid w:val="200D09CC"/>
    <w:rsid w:val="2012636E"/>
    <w:rsid w:val="2013630A"/>
    <w:rsid w:val="20166850"/>
    <w:rsid w:val="20195971"/>
    <w:rsid w:val="20210194"/>
    <w:rsid w:val="202F16C0"/>
    <w:rsid w:val="20323F63"/>
    <w:rsid w:val="203C234D"/>
    <w:rsid w:val="203C3DDD"/>
    <w:rsid w:val="203C5B8B"/>
    <w:rsid w:val="203C5DBA"/>
    <w:rsid w:val="20427645"/>
    <w:rsid w:val="20467B69"/>
    <w:rsid w:val="20483309"/>
    <w:rsid w:val="20496676"/>
    <w:rsid w:val="204D221A"/>
    <w:rsid w:val="20592BE1"/>
    <w:rsid w:val="205D59B9"/>
    <w:rsid w:val="206114D1"/>
    <w:rsid w:val="206C6470"/>
    <w:rsid w:val="20743577"/>
    <w:rsid w:val="20765591"/>
    <w:rsid w:val="207E2E76"/>
    <w:rsid w:val="20806EE9"/>
    <w:rsid w:val="208539D6"/>
    <w:rsid w:val="208950E4"/>
    <w:rsid w:val="20995D4F"/>
    <w:rsid w:val="209E23A2"/>
    <w:rsid w:val="209E5A37"/>
    <w:rsid w:val="20A16929"/>
    <w:rsid w:val="20A83C2A"/>
    <w:rsid w:val="20A976C4"/>
    <w:rsid w:val="20BB2F53"/>
    <w:rsid w:val="20BE2EA1"/>
    <w:rsid w:val="20BE47F2"/>
    <w:rsid w:val="20D0444D"/>
    <w:rsid w:val="20D1633B"/>
    <w:rsid w:val="20D7246A"/>
    <w:rsid w:val="20DB66A5"/>
    <w:rsid w:val="20E56DD5"/>
    <w:rsid w:val="20E57D07"/>
    <w:rsid w:val="20F46465"/>
    <w:rsid w:val="20FC3C98"/>
    <w:rsid w:val="210743EB"/>
    <w:rsid w:val="210A207E"/>
    <w:rsid w:val="210C792C"/>
    <w:rsid w:val="211A175C"/>
    <w:rsid w:val="211B0BB3"/>
    <w:rsid w:val="211C5D02"/>
    <w:rsid w:val="21231DD3"/>
    <w:rsid w:val="212C3E51"/>
    <w:rsid w:val="212C4C52"/>
    <w:rsid w:val="21397105"/>
    <w:rsid w:val="213A5734"/>
    <w:rsid w:val="21440C04"/>
    <w:rsid w:val="21467326"/>
    <w:rsid w:val="21486DFD"/>
    <w:rsid w:val="214A4E46"/>
    <w:rsid w:val="214F3E5B"/>
    <w:rsid w:val="21537630"/>
    <w:rsid w:val="215536EB"/>
    <w:rsid w:val="215C2345"/>
    <w:rsid w:val="215C7856"/>
    <w:rsid w:val="21692B04"/>
    <w:rsid w:val="216C71A5"/>
    <w:rsid w:val="216F43E6"/>
    <w:rsid w:val="21701F90"/>
    <w:rsid w:val="21723F5A"/>
    <w:rsid w:val="217E37CE"/>
    <w:rsid w:val="217F530D"/>
    <w:rsid w:val="21821CC3"/>
    <w:rsid w:val="21843C8D"/>
    <w:rsid w:val="21855EAE"/>
    <w:rsid w:val="218A2E91"/>
    <w:rsid w:val="218E68BA"/>
    <w:rsid w:val="21905E0C"/>
    <w:rsid w:val="21AB340C"/>
    <w:rsid w:val="21B214E1"/>
    <w:rsid w:val="21B62F77"/>
    <w:rsid w:val="21B755DC"/>
    <w:rsid w:val="21B9559F"/>
    <w:rsid w:val="21BC5BD3"/>
    <w:rsid w:val="21C042FA"/>
    <w:rsid w:val="21CF3AC6"/>
    <w:rsid w:val="21D5711A"/>
    <w:rsid w:val="21DA435E"/>
    <w:rsid w:val="21DC7625"/>
    <w:rsid w:val="21EF0664"/>
    <w:rsid w:val="21EF52EF"/>
    <w:rsid w:val="21F92F73"/>
    <w:rsid w:val="21FC1A76"/>
    <w:rsid w:val="21FD729B"/>
    <w:rsid w:val="21FE12CC"/>
    <w:rsid w:val="22090649"/>
    <w:rsid w:val="220B6CE1"/>
    <w:rsid w:val="220E6027"/>
    <w:rsid w:val="22155CB0"/>
    <w:rsid w:val="2220539F"/>
    <w:rsid w:val="22255D1E"/>
    <w:rsid w:val="222E1D28"/>
    <w:rsid w:val="22337D21"/>
    <w:rsid w:val="22366471"/>
    <w:rsid w:val="223E5BEA"/>
    <w:rsid w:val="22470488"/>
    <w:rsid w:val="22471CDD"/>
    <w:rsid w:val="224E0B73"/>
    <w:rsid w:val="2250271C"/>
    <w:rsid w:val="22594CE3"/>
    <w:rsid w:val="225E628C"/>
    <w:rsid w:val="22617B2B"/>
    <w:rsid w:val="226230A9"/>
    <w:rsid w:val="22626603"/>
    <w:rsid w:val="22693088"/>
    <w:rsid w:val="227D2BB6"/>
    <w:rsid w:val="228455B5"/>
    <w:rsid w:val="228B292F"/>
    <w:rsid w:val="2293279E"/>
    <w:rsid w:val="22963C78"/>
    <w:rsid w:val="229838BA"/>
    <w:rsid w:val="229A7BF5"/>
    <w:rsid w:val="22A45673"/>
    <w:rsid w:val="22A60C06"/>
    <w:rsid w:val="22A67210"/>
    <w:rsid w:val="22AA3280"/>
    <w:rsid w:val="22AC353D"/>
    <w:rsid w:val="22AF6AE8"/>
    <w:rsid w:val="22B5193B"/>
    <w:rsid w:val="22B70E7F"/>
    <w:rsid w:val="22B91715"/>
    <w:rsid w:val="22BA5BB9"/>
    <w:rsid w:val="22C2163F"/>
    <w:rsid w:val="22CD6F6E"/>
    <w:rsid w:val="22D12F02"/>
    <w:rsid w:val="22D83624"/>
    <w:rsid w:val="22DD027F"/>
    <w:rsid w:val="22EB3918"/>
    <w:rsid w:val="22EB6F32"/>
    <w:rsid w:val="22F64717"/>
    <w:rsid w:val="22FE1AC6"/>
    <w:rsid w:val="22FE6850"/>
    <w:rsid w:val="230839DB"/>
    <w:rsid w:val="230E4E0A"/>
    <w:rsid w:val="23141417"/>
    <w:rsid w:val="23150ECC"/>
    <w:rsid w:val="2316622C"/>
    <w:rsid w:val="231E5750"/>
    <w:rsid w:val="231F5A1C"/>
    <w:rsid w:val="2322375E"/>
    <w:rsid w:val="23367C3F"/>
    <w:rsid w:val="23452FA8"/>
    <w:rsid w:val="234F06E0"/>
    <w:rsid w:val="2353216F"/>
    <w:rsid w:val="23656ACE"/>
    <w:rsid w:val="236636BF"/>
    <w:rsid w:val="23713D9D"/>
    <w:rsid w:val="2371490A"/>
    <w:rsid w:val="2376453D"/>
    <w:rsid w:val="237A7BEF"/>
    <w:rsid w:val="237E5FC7"/>
    <w:rsid w:val="237E662A"/>
    <w:rsid w:val="237F470C"/>
    <w:rsid w:val="23963064"/>
    <w:rsid w:val="23A006B3"/>
    <w:rsid w:val="23A24619"/>
    <w:rsid w:val="23AC2FB1"/>
    <w:rsid w:val="23AC541B"/>
    <w:rsid w:val="23B41EFC"/>
    <w:rsid w:val="23B836E2"/>
    <w:rsid w:val="23B95E70"/>
    <w:rsid w:val="23C57F43"/>
    <w:rsid w:val="23C75641"/>
    <w:rsid w:val="23C860B3"/>
    <w:rsid w:val="23CE11F0"/>
    <w:rsid w:val="23D5257E"/>
    <w:rsid w:val="23DA29C5"/>
    <w:rsid w:val="23DB1C0A"/>
    <w:rsid w:val="23E33558"/>
    <w:rsid w:val="23E84AF6"/>
    <w:rsid w:val="23F16472"/>
    <w:rsid w:val="23F76998"/>
    <w:rsid w:val="23F81132"/>
    <w:rsid w:val="23F9248C"/>
    <w:rsid w:val="23FC7118"/>
    <w:rsid w:val="23FE1AD5"/>
    <w:rsid w:val="24013373"/>
    <w:rsid w:val="240A497C"/>
    <w:rsid w:val="240C1211"/>
    <w:rsid w:val="240C4841"/>
    <w:rsid w:val="241629E9"/>
    <w:rsid w:val="24170DE9"/>
    <w:rsid w:val="24244B12"/>
    <w:rsid w:val="242515DF"/>
    <w:rsid w:val="2427463A"/>
    <w:rsid w:val="242B03F0"/>
    <w:rsid w:val="242B4894"/>
    <w:rsid w:val="24350BEC"/>
    <w:rsid w:val="24381023"/>
    <w:rsid w:val="24443213"/>
    <w:rsid w:val="24512A6D"/>
    <w:rsid w:val="245711E5"/>
    <w:rsid w:val="245B6F27"/>
    <w:rsid w:val="245C2F23"/>
    <w:rsid w:val="245D4675"/>
    <w:rsid w:val="246102B6"/>
    <w:rsid w:val="24661428"/>
    <w:rsid w:val="24681644"/>
    <w:rsid w:val="246E4285"/>
    <w:rsid w:val="246F2192"/>
    <w:rsid w:val="247A1CB3"/>
    <w:rsid w:val="247E2C16"/>
    <w:rsid w:val="24803982"/>
    <w:rsid w:val="248225D2"/>
    <w:rsid w:val="2484390C"/>
    <w:rsid w:val="24855565"/>
    <w:rsid w:val="248807F3"/>
    <w:rsid w:val="248F6BD1"/>
    <w:rsid w:val="24901ED3"/>
    <w:rsid w:val="249126E1"/>
    <w:rsid w:val="24974308"/>
    <w:rsid w:val="249B3117"/>
    <w:rsid w:val="249B39EE"/>
    <w:rsid w:val="249E0BBB"/>
    <w:rsid w:val="249F23A7"/>
    <w:rsid w:val="24AA04B4"/>
    <w:rsid w:val="24AA4C08"/>
    <w:rsid w:val="24AB1E49"/>
    <w:rsid w:val="24B14A17"/>
    <w:rsid w:val="24B91EA0"/>
    <w:rsid w:val="24BB13D4"/>
    <w:rsid w:val="24C154EA"/>
    <w:rsid w:val="24CE36C5"/>
    <w:rsid w:val="24D05D49"/>
    <w:rsid w:val="24D34D10"/>
    <w:rsid w:val="24D701AF"/>
    <w:rsid w:val="24D864C5"/>
    <w:rsid w:val="24E2145D"/>
    <w:rsid w:val="24E862E1"/>
    <w:rsid w:val="24E95149"/>
    <w:rsid w:val="24EE1B49"/>
    <w:rsid w:val="24F271AB"/>
    <w:rsid w:val="24FB6014"/>
    <w:rsid w:val="25074038"/>
    <w:rsid w:val="250749B9"/>
    <w:rsid w:val="25095B74"/>
    <w:rsid w:val="25105CC2"/>
    <w:rsid w:val="251946ED"/>
    <w:rsid w:val="25241DEE"/>
    <w:rsid w:val="2527505B"/>
    <w:rsid w:val="25284930"/>
    <w:rsid w:val="25302162"/>
    <w:rsid w:val="253727C0"/>
    <w:rsid w:val="253D662D"/>
    <w:rsid w:val="25407257"/>
    <w:rsid w:val="25441769"/>
    <w:rsid w:val="254860DA"/>
    <w:rsid w:val="254E083A"/>
    <w:rsid w:val="25505329"/>
    <w:rsid w:val="255D363B"/>
    <w:rsid w:val="255F64C9"/>
    <w:rsid w:val="25650BF0"/>
    <w:rsid w:val="257139A1"/>
    <w:rsid w:val="2572277A"/>
    <w:rsid w:val="25733D33"/>
    <w:rsid w:val="25747400"/>
    <w:rsid w:val="25781413"/>
    <w:rsid w:val="257B0F03"/>
    <w:rsid w:val="257B28C0"/>
    <w:rsid w:val="257B4BA9"/>
    <w:rsid w:val="258C1362"/>
    <w:rsid w:val="258D2633"/>
    <w:rsid w:val="25925C1A"/>
    <w:rsid w:val="2593020F"/>
    <w:rsid w:val="25984349"/>
    <w:rsid w:val="259B2BBF"/>
    <w:rsid w:val="25A20B86"/>
    <w:rsid w:val="25A420B0"/>
    <w:rsid w:val="25A43571"/>
    <w:rsid w:val="25A44D33"/>
    <w:rsid w:val="25A71CF8"/>
    <w:rsid w:val="25A829A2"/>
    <w:rsid w:val="25A93CC2"/>
    <w:rsid w:val="25A95A70"/>
    <w:rsid w:val="25AD5803"/>
    <w:rsid w:val="25B12B77"/>
    <w:rsid w:val="25B34B41"/>
    <w:rsid w:val="25B508B9"/>
    <w:rsid w:val="25B50EBA"/>
    <w:rsid w:val="25B73A17"/>
    <w:rsid w:val="25BA7C7E"/>
    <w:rsid w:val="25BF4B78"/>
    <w:rsid w:val="25C14A25"/>
    <w:rsid w:val="25C24D84"/>
    <w:rsid w:val="25C603D0"/>
    <w:rsid w:val="25C65573"/>
    <w:rsid w:val="25D3432C"/>
    <w:rsid w:val="25D36B12"/>
    <w:rsid w:val="25D672EE"/>
    <w:rsid w:val="25DD69C0"/>
    <w:rsid w:val="25E135E1"/>
    <w:rsid w:val="25E80F02"/>
    <w:rsid w:val="25E82A3D"/>
    <w:rsid w:val="25EF174E"/>
    <w:rsid w:val="25F93317"/>
    <w:rsid w:val="26005113"/>
    <w:rsid w:val="26006C22"/>
    <w:rsid w:val="26030040"/>
    <w:rsid w:val="26065B23"/>
    <w:rsid w:val="260F023C"/>
    <w:rsid w:val="261460CA"/>
    <w:rsid w:val="26146367"/>
    <w:rsid w:val="261750D0"/>
    <w:rsid w:val="261A49D8"/>
    <w:rsid w:val="261A54D2"/>
    <w:rsid w:val="261F0DC0"/>
    <w:rsid w:val="262449BF"/>
    <w:rsid w:val="26275C7A"/>
    <w:rsid w:val="26281D9D"/>
    <w:rsid w:val="26293F94"/>
    <w:rsid w:val="26317EE1"/>
    <w:rsid w:val="263621D1"/>
    <w:rsid w:val="2638199B"/>
    <w:rsid w:val="263C18BA"/>
    <w:rsid w:val="263D6A10"/>
    <w:rsid w:val="263F0183"/>
    <w:rsid w:val="264B5099"/>
    <w:rsid w:val="2652247E"/>
    <w:rsid w:val="26633E71"/>
    <w:rsid w:val="26681488"/>
    <w:rsid w:val="266A51AE"/>
    <w:rsid w:val="266D2283"/>
    <w:rsid w:val="266D38D4"/>
    <w:rsid w:val="267903A0"/>
    <w:rsid w:val="267A0DB6"/>
    <w:rsid w:val="267B3A3A"/>
    <w:rsid w:val="267E6221"/>
    <w:rsid w:val="26867B60"/>
    <w:rsid w:val="268D7140"/>
    <w:rsid w:val="268E5543"/>
    <w:rsid w:val="268F182A"/>
    <w:rsid w:val="269473C2"/>
    <w:rsid w:val="26A52F03"/>
    <w:rsid w:val="26AC0FD7"/>
    <w:rsid w:val="26AC4595"/>
    <w:rsid w:val="26B26BA7"/>
    <w:rsid w:val="26B26ED3"/>
    <w:rsid w:val="26B675EA"/>
    <w:rsid w:val="26B67FA6"/>
    <w:rsid w:val="26B965CF"/>
    <w:rsid w:val="26BB5A5B"/>
    <w:rsid w:val="26D05437"/>
    <w:rsid w:val="26D7660D"/>
    <w:rsid w:val="26D7936A"/>
    <w:rsid w:val="26D97AE9"/>
    <w:rsid w:val="26E1544C"/>
    <w:rsid w:val="26E2748C"/>
    <w:rsid w:val="26E825C8"/>
    <w:rsid w:val="26E95941"/>
    <w:rsid w:val="26EE0409"/>
    <w:rsid w:val="26EF1CC7"/>
    <w:rsid w:val="26F12917"/>
    <w:rsid w:val="26F64CE5"/>
    <w:rsid w:val="26F776E3"/>
    <w:rsid w:val="26FB1339"/>
    <w:rsid w:val="26FE003E"/>
    <w:rsid w:val="27034987"/>
    <w:rsid w:val="270A4854"/>
    <w:rsid w:val="270A7875"/>
    <w:rsid w:val="270C2D37"/>
    <w:rsid w:val="270D4219"/>
    <w:rsid w:val="2715571B"/>
    <w:rsid w:val="271D2A4B"/>
    <w:rsid w:val="271E423C"/>
    <w:rsid w:val="271F3365"/>
    <w:rsid w:val="27256144"/>
    <w:rsid w:val="2729330D"/>
    <w:rsid w:val="272A498F"/>
    <w:rsid w:val="272F0825"/>
    <w:rsid w:val="27323D42"/>
    <w:rsid w:val="273870AC"/>
    <w:rsid w:val="273962E4"/>
    <w:rsid w:val="273A4480"/>
    <w:rsid w:val="27405A2C"/>
    <w:rsid w:val="27435A51"/>
    <w:rsid w:val="274C0DA9"/>
    <w:rsid w:val="274E479D"/>
    <w:rsid w:val="27567236"/>
    <w:rsid w:val="275A41EB"/>
    <w:rsid w:val="275C5FED"/>
    <w:rsid w:val="276500BD"/>
    <w:rsid w:val="276A1684"/>
    <w:rsid w:val="276F4A98"/>
    <w:rsid w:val="27771CD1"/>
    <w:rsid w:val="27821E79"/>
    <w:rsid w:val="27827BF6"/>
    <w:rsid w:val="278F0C96"/>
    <w:rsid w:val="27917ACC"/>
    <w:rsid w:val="279D0EF7"/>
    <w:rsid w:val="27A75FE0"/>
    <w:rsid w:val="27A908DC"/>
    <w:rsid w:val="27AE1633"/>
    <w:rsid w:val="27AE3812"/>
    <w:rsid w:val="27B30E28"/>
    <w:rsid w:val="27BB7CDD"/>
    <w:rsid w:val="27C14785"/>
    <w:rsid w:val="27C745D1"/>
    <w:rsid w:val="27CE17BE"/>
    <w:rsid w:val="27CE5CE9"/>
    <w:rsid w:val="27CE7A10"/>
    <w:rsid w:val="27DA7D8B"/>
    <w:rsid w:val="27DD7C53"/>
    <w:rsid w:val="27E51657"/>
    <w:rsid w:val="27E6619F"/>
    <w:rsid w:val="27EB6814"/>
    <w:rsid w:val="27ED8D85"/>
    <w:rsid w:val="27F664B5"/>
    <w:rsid w:val="27F7095F"/>
    <w:rsid w:val="27FA25B3"/>
    <w:rsid w:val="27FD01FD"/>
    <w:rsid w:val="28041684"/>
    <w:rsid w:val="280B656E"/>
    <w:rsid w:val="280D38EC"/>
    <w:rsid w:val="280E2503"/>
    <w:rsid w:val="281318C7"/>
    <w:rsid w:val="281428E7"/>
    <w:rsid w:val="28177725"/>
    <w:rsid w:val="281A4C67"/>
    <w:rsid w:val="281C0B48"/>
    <w:rsid w:val="282C4403"/>
    <w:rsid w:val="2831379A"/>
    <w:rsid w:val="28335AC5"/>
    <w:rsid w:val="2853796D"/>
    <w:rsid w:val="285F049A"/>
    <w:rsid w:val="28612632"/>
    <w:rsid w:val="28683319"/>
    <w:rsid w:val="286E66E7"/>
    <w:rsid w:val="287510CC"/>
    <w:rsid w:val="28786771"/>
    <w:rsid w:val="287A722B"/>
    <w:rsid w:val="288602EB"/>
    <w:rsid w:val="288E0FB4"/>
    <w:rsid w:val="28997EF8"/>
    <w:rsid w:val="289B1FE8"/>
    <w:rsid w:val="289B6288"/>
    <w:rsid w:val="28A32A92"/>
    <w:rsid w:val="28A86C13"/>
    <w:rsid w:val="28BA5189"/>
    <w:rsid w:val="28BC19AD"/>
    <w:rsid w:val="28C03C94"/>
    <w:rsid w:val="28C250D5"/>
    <w:rsid w:val="28C57065"/>
    <w:rsid w:val="28CB00C0"/>
    <w:rsid w:val="28D11251"/>
    <w:rsid w:val="28D130F5"/>
    <w:rsid w:val="28D1694E"/>
    <w:rsid w:val="28D56B7C"/>
    <w:rsid w:val="28E57BBA"/>
    <w:rsid w:val="28E71A28"/>
    <w:rsid w:val="28F72F97"/>
    <w:rsid w:val="28FE4991"/>
    <w:rsid w:val="29075030"/>
    <w:rsid w:val="290E23DA"/>
    <w:rsid w:val="29134DAE"/>
    <w:rsid w:val="291E6AA3"/>
    <w:rsid w:val="29201F76"/>
    <w:rsid w:val="29211973"/>
    <w:rsid w:val="29211DC2"/>
    <w:rsid w:val="292A6EC8"/>
    <w:rsid w:val="292F2731"/>
    <w:rsid w:val="29325977"/>
    <w:rsid w:val="293400E5"/>
    <w:rsid w:val="293844E8"/>
    <w:rsid w:val="29387218"/>
    <w:rsid w:val="294127EB"/>
    <w:rsid w:val="294E2901"/>
    <w:rsid w:val="294F7D5F"/>
    <w:rsid w:val="295A1550"/>
    <w:rsid w:val="295A6026"/>
    <w:rsid w:val="295B1778"/>
    <w:rsid w:val="295B2191"/>
    <w:rsid w:val="295C36EF"/>
    <w:rsid w:val="29613037"/>
    <w:rsid w:val="296417EC"/>
    <w:rsid w:val="296560C4"/>
    <w:rsid w:val="29726CC6"/>
    <w:rsid w:val="2976268C"/>
    <w:rsid w:val="297B4394"/>
    <w:rsid w:val="297B78C0"/>
    <w:rsid w:val="29802F8C"/>
    <w:rsid w:val="2984158E"/>
    <w:rsid w:val="29875575"/>
    <w:rsid w:val="298946C3"/>
    <w:rsid w:val="29910CF5"/>
    <w:rsid w:val="29943ED4"/>
    <w:rsid w:val="29A43E58"/>
    <w:rsid w:val="29A50C45"/>
    <w:rsid w:val="29AD1BAD"/>
    <w:rsid w:val="29AF744E"/>
    <w:rsid w:val="29B212CA"/>
    <w:rsid w:val="29B71F4F"/>
    <w:rsid w:val="29BA54F2"/>
    <w:rsid w:val="29BD799B"/>
    <w:rsid w:val="29CE5AA6"/>
    <w:rsid w:val="29D16CB5"/>
    <w:rsid w:val="29D532D8"/>
    <w:rsid w:val="29DA121A"/>
    <w:rsid w:val="29E05D0E"/>
    <w:rsid w:val="29E46E51"/>
    <w:rsid w:val="29F83523"/>
    <w:rsid w:val="29FA2DC2"/>
    <w:rsid w:val="2A0230CF"/>
    <w:rsid w:val="2A1060BE"/>
    <w:rsid w:val="2A126B12"/>
    <w:rsid w:val="2A151926"/>
    <w:rsid w:val="2A1640AA"/>
    <w:rsid w:val="2A16459C"/>
    <w:rsid w:val="2A306760"/>
    <w:rsid w:val="2A3C781D"/>
    <w:rsid w:val="2A442331"/>
    <w:rsid w:val="2A4C1771"/>
    <w:rsid w:val="2A5744DB"/>
    <w:rsid w:val="2A5F2BA2"/>
    <w:rsid w:val="2A620418"/>
    <w:rsid w:val="2A6308E4"/>
    <w:rsid w:val="2A6E7289"/>
    <w:rsid w:val="2A7025D5"/>
    <w:rsid w:val="2A7501E7"/>
    <w:rsid w:val="2A874019"/>
    <w:rsid w:val="2A88659C"/>
    <w:rsid w:val="2A93458B"/>
    <w:rsid w:val="2A9D36CA"/>
    <w:rsid w:val="2AAA7F56"/>
    <w:rsid w:val="2ABE5B1A"/>
    <w:rsid w:val="2AC924DC"/>
    <w:rsid w:val="2ADC01CF"/>
    <w:rsid w:val="2ADE440E"/>
    <w:rsid w:val="2AE2255D"/>
    <w:rsid w:val="2AEA61C4"/>
    <w:rsid w:val="2AEF2177"/>
    <w:rsid w:val="2AF53506"/>
    <w:rsid w:val="2AFA1F84"/>
    <w:rsid w:val="2B0260A4"/>
    <w:rsid w:val="2B116395"/>
    <w:rsid w:val="2B19080B"/>
    <w:rsid w:val="2B1F6B0E"/>
    <w:rsid w:val="2B2142FB"/>
    <w:rsid w:val="2B226E3C"/>
    <w:rsid w:val="2B2670A9"/>
    <w:rsid w:val="2B2A027F"/>
    <w:rsid w:val="2B324FB7"/>
    <w:rsid w:val="2B3636A5"/>
    <w:rsid w:val="2B373B1E"/>
    <w:rsid w:val="2B3B2641"/>
    <w:rsid w:val="2B406E77"/>
    <w:rsid w:val="2B465B0F"/>
    <w:rsid w:val="2B4A4BE2"/>
    <w:rsid w:val="2B4B6022"/>
    <w:rsid w:val="2B4D50F0"/>
    <w:rsid w:val="2B4F5085"/>
    <w:rsid w:val="2B5D59FE"/>
    <w:rsid w:val="2B6E337D"/>
    <w:rsid w:val="2B702CFF"/>
    <w:rsid w:val="2B720B31"/>
    <w:rsid w:val="2B7F6DEA"/>
    <w:rsid w:val="2B8214C3"/>
    <w:rsid w:val="2B832868"/>
    <w:rsid w:val="2B88520A"/>
    <w:rsid w:val="2BA47406"/>
    <w:rsid w:val="2BA93F5D"/>
    <w:rsid w:val="2BA97565"/>
    <w:rsid w:val="2BAD7177"/>
    <w:rsid w:val="2BBF2783"/>
    <w:rsid w:val="2BC251A2"/>
    <w:rsid w:val="2BC57499"/>
    <w:rsid w:val="2BCB1AC6"/>
    <w:rsid w:val="2BCD11E4"/>
    <w:rsid w:val="2BCD41DB"/>
    <w:rsid w:val="2BCF1FA9"/>
    <w:rsid w:val="2BD575BF"/>
    <w:rsid w:val="2BD57620"/>
    <w:rsid w:val="2BDA4BD6"/>
    <w:rsid w:val="2BE27F2E"/>
    <w:rsid w:val="2BE75544"/>
    <w:rsid w:val="2BF41F57"/>
    <w:rsid w:val="2BFB0BD7"/>
    <w:rsid w:val="2BFE36E9"/>
    <w:rsid w:val="2BFF09A4"/>
    <w:rsid w:val="2C0577FC"/>
    <w:rsid w:val="2C094110"/>
    <w:rsid w:val="2C0B620A"/>
    <w:rsid w:val="2C0C6D59"/>
    <w:rsid w:val="2C106849"/>
    <w:rsid w:val="2C1300E8"/>
    <w:rsid w:val="2C2440A3"/>
    <w:rsid w:val="2C281A18"/>
    <w:rsid w:val="2C3167C0"/>
    <w:rsid w:val="2C3204CC"/>
    <w:rsid w:val="2C351E0C"/>
    <w:rsid w:val="2C3F0EDD"/>
    <w:rsid w:val="2C44430E"/>
    <w:rsid w:val="2C501878"/>
    <w:rsid w:val="2C506C46"/>
    <w:rsid w:val="2C5867E5"/>
    <w:rsid w:val="2C591583"/>
    <w:rsid w:val="2C640943"/>
    <w:rsid w:val="2C671545"/>
    <w:rsid w:val="2C6F4337"/>
    <w:rsid w:val="2C724D7E"/>
    <w:rsid w:val="2C73502A"/>
    <w:rsid w:val="2C7E70CE"/>
    <w:rsid w:val="2C7FD4CA"/>
    <w:rsid w:val="2C802132"/>
    <w:rsid w:val="2C842D93"/>
    <w:rsid w:val="2C864A66"/>
    <w:rsid w:val="2C886F5B"/>
    <w:rsid w:val="2C8B79C3"/>
    <w:rsid w:val="2C8E3C12"/>
    <w:rsid w:val="2C8E5C51"/>
    <w:rsid w:val="2C9473EA"/>
    <w:rsid w:val="2C9B4E57"/>
    <w:rsid w:val="2CA10F4A"/>
    <w:rsid w:val="2CA43C66"/>
    <w:rsid w:val="2CA748FC"/>
    <w:rsid w:val="2CAA367F"/>
    <w:rsid w:val="2CB21D70"/>
    <w:rsid w:val="2CB35427"/>
    <w:rsid w:val="2CB40E1A"/>
    <w:rsid w:val="2CB75AC0"/>
    <w:rsid w:val="2CBA0D1A"/>
    <w:rsid w:val="2CBE7B06"/>
    <w:rsid w:val="2CC118F2"/>
    <w:rsid w:val="2CD52602"/>
    <w:rsid w:val="2CDB2904"/>
    <w:rsid w:val="2CEA549E"/>
    <w:rsid w:val="2CEB31DE"/>
    <w:rsid w:val="2CED0939"/>
    <w:rsid w:val="2CF5626A"/>
    <w:rsid w:val="2CF958A6"/>
    <w:rsid w:val="2CFA4E04"/>
    <w:rsid w:val="2CFB12A7"/>
    <w:rsid w:val="2D177764"/>
    <w:rsid w:val="2D1C121E"/>
    <w:rsid w:val="2D23435A"/>
    <w:rsid w:val="2D247BB8"/>
    <w:rsid w:val="2D263E4A"/>
    <w:rsid w:val="2D265D43"/>
    <w:rsid w:val="2D2A635F"/>
    <w:rsid w:val="2D2B1461"/>
    <w:rsid w:val="2D2C0B09"/>
    <w:rsid w:val="2D2C76B3"/>
    <w:rsid w:val="2D37174F"/>
    <w:rsid w:val="2D467025"/>
    <w:rsid w:val="2D5664DE"/>
    <w:rsid w:val="2D572436"/>
    <w:rsid w:val="2D5C5B9B"/>
    <w:rsid w:val="2D5D7B9B"/>
    <w:rsid w:val="2D634C51"/>
    <w:rsid w:val="2D771923"/>
    <w:rsid w:val="2D911405"/>
    <w:rsid w:val="2D976186"/>
    <w:rsid w:val="2D9A263E"/>
    <w:rsid w:val="2DB31B82"/>
    <w:rsid w:val="2DED702C"/>
    <w:rsid w:val="2DEF401B"/>
    <w:rsid w:val="2DEF7CF8"/>
    <w:rsid w:val="2E053A60"/>
    <w:rsid w:val="2E093408"/>
    <w:rsid w:val="2E0C3E83"/>
    <w:rsid w:val="2E0D18F3"/>
    <w:rsid w:val="2E1208E1"/>
    <w:rsid w:val="2E160845"/>
    <w:rsid w:val="2E245697"/>
    <w:rsid w:val="2E255EB0"/>
    <w:rsid w:val="2E262354"/>
    <w:rsid w:val="2E2838CE"/>
    <w:rsid w:val="2E334A71"/>
    <w:rsid w:val="2E36184B"/>
    <w:rsid w:val="2E3F45EA"/>
    <w:rsid w:val="2E422F06"/>
    <w:rsid w:val="2E4471A1"/>
    <w:rsid w:val="2E4A5917"/>
    <w:rsid w:val="2E5B7B24"/>
    <w:rsid w:val="2E71007B"/>
    <w:rsid w:val="2E725C6A"/>
    <w:rsid w:val="2E7B3D22"/>
    <w:rsid w:val="2E7D713B"/>
    <w:rsid w:val="2E832F99"/>
    <w:rsid w:val="2E881AF8"/>
    <w:rsid w:val="2E8B21B7"/>
    <w:rsid w:val="2E9768EE"/>
    <w:rsid w:val="2E9D638E"/>
    <w:rsid w:val="2EA27D69"/>
    <w:rsid w:val="2EA405A7"/>
    <w:rsid w:val="2EA968F5"/>
    <w:rsid w:val="2EAB53B6"/>
    <w:rsid w:val="2EB22CBD"/>
    <w:rsid w:val="2EB45BB2"/>
    <w:rsid w:val="2EB57234"/>
    <w:rsid w:val="2EB62660"/>
    <w:rsid w:val="2EB64B0A"/>
    <w:rsid w:val="2EBA484A"/>
    <w:rsid w:val="2EC1323B"/>
    <w:rsid w:val="2EC80C1E"/>
    <w:rsid w:val="2ED33B5E"/>
    <w:rsid w:val="2ED51684"/>
    <w:rsid w:val="2EE1627B"/>
    <w:rsid w:val="2EE17666"/>
    <w:rsid w:val="2EE443A2"/>
    <w:rsid w:val="2EFB794E"/>
    <w:rsid w:val="2EFE6E2D"/>
    <w:rsid w:val="2F03285A"/>
    <w:rsid w:val="2F042559"/>
    <w:rsid w:val="2F0C7D25"/>
    <w:rsid w:val="2F115822"/>
    <w:rsid w:val="2F1B662B"/>
    <w:rsid w:val="2F1C5505"/>
    <w:rsid w:val="2F2512E5"/>
    <w:rsid w:val="2F264CBE"/>
    <w:rsid w:val="2F271CA2"/>
    <w:rsid w:val="2F432A92"/>
    <w:rsid w:val="2F4A7367"/>
    <w:rsid w:val="2F6824F8"/>
    <w:rsid w:val="2F6B0BEF"/>
    <w:rsid w:val="2F6F3FA5"/>
    <w:rsid w:val="2F8469DB"/>
    <w:rsid w:val="2F8A6913"/>
    <w:rsid w:val="2F8D4153"/>
    <w:rsid w:val="2F947791"/>
    <w:rsid w:val="2F95548D"/>
    <w:rsid w:val="2F963509"/>
    <w:rsid w:val="2F966858"/>
    <w:rsid w:val="2FA33530"/>
    <w:rsid w:val="2FAB233A"/>
    <w:rsid w:val="2FAB617E"/>
    <w:rsid w:val="2FB43990"/>
    <w:rsid w:val="2FBC2844"/>
    <w:rsid w:val="2FBC3872"/>
    <w:rsid w:val="2FBC6751"/>
    <w:rsid w:val="2FBF3806"/>
    <w:rsid w:val="2FD46A27"/>
    <w:rsid w:val="2FE15092"/>
    <w:rsid w:val="2FE16613"/>
    <w:rsid w:val="2FE204FD"/>
    <w:rsid w:val="2FE73D65"/>
    <w:rsid w:val="2FE778C1"/>
    <w:rsid w:val="2FEE2AB5"/>
    <w:rsid w:val="2FFD70E5"/>
    <w:rsid w:val="2FFFD6EC"/>
    <w:rsid w:val="300514CF"/>
    <w:rsid w:val="300E0919"/>
    <w:rsid w:val="300E4E03"/>
    <w:rsid w:val="30115C02"/>
    <w:rsid w:val="30161F54"/>
    <w:rsid w:val="301E49FE"/>
    <w:rsid w:val="301F3BE7"/>
    <w:rsid w:val="30226B4B"/>
    <w:rsid w:val="302810BC"/>
    <w:rsid w:val="302D77F1"/>
    <w:rsid w:val="30355EDE"/>
    <w:rsid w:val="303F18CE"/>
    <w:rsid w:val="30414AAE"/>
    <w:rsid w:val="304E0043"/>
    <w:rsid w:val="30506DB7"/>
    <w:rsid w:val="305A4537"/>
    <w:rsid w:val="305A72D5"/>
    <w:rsid w:val="30616FCF"/>
    <w:rsid w:val="30626CAC"/>
    <w:rsid w:val="30667F0A"/>
    <w:rsid w:val="307A1941"/>
    <w:rsid w:val="307F0A3C"/>
    <w:rsid w:val="307F5D4C"/>
    <w:rsid w:val="3085242D"/>
    <w:rsid w:val="30872E52"/>
    <w:rsid w:val="30904EC2"/>
    <w:rsid w:val="309061AB"/>
    <w:rsid w:val="30933712"/>
    <w:rsid w:val="30934A92"/>
    <w:rsid w:val="309A402E"/>
    <w:rsid w:val="309D4424"/>
    <w:rsid w:val="309F63EE"/>
    <w:rsid w:val="30A06170"/>
    <w:rsid w:val="30AA495D"/>
    <w:rsid w:val="30C21A26"/>
    <w:rsid w:val="30C50A23"/>
    <w:rsid w:val="30C85944"/>
    <w:rsid w:val="30CC06CC"/>
    <w:rsid w:val="30CD64E0"/>
    <w:rsid w:val="30D047F9"/>
    <w:rsid w:val="30D81EE1"/>
    <w:rsid w:val="30F26018"/>
    <w:rsid w:val="31003ADF"/>
    <w:rsid w:val="310C524F"/>
    <w:rsid w:val="310D0628"/>
    <w:rsid w:val="31102E48"/>
    <w:rsid w:val="311B7685"/>
    <w:rsid w:val="311C17EC"/>
    <w:rsid w:val="311F0C14"/>
    <w:rsid w:val="31227129"/>
    <w:rsid w:val="312468F3"/>
    <w:rsid w:val="312D39F9"/>
    <w:rsid w:val="3131732D"/>
    <w:rsid w:val="31391E91"/>
    <w:rsid w:val="313C3D20"/>
    <w:rsid w:val="31462D0D"/>
    <w:rsid w:val="31466869"/>
    <w:rsid w:val="314F7156"/>
    <w:rsid w:val="315A122E"/>
    <w:rsid w:val="3161109D"/>
    <w:rsid w:val="3163566D"/>
    <w:rsid w:val="3166515D"/>
    <w:rsid w:val="31727097"/>
    <w:rsid w:val="317E24A7"/>
    <w:rsid w:val="318306B7"/>
    <w:rsid w:val="31897D10"/>
    <w:rsid w:val="318A07B6"/>
    <w:rsid w:val="318D09DE"/>
    <w:rsid w:val="318F040D"/>
    <w:rsid w:val="319121DA"/>
    <w:rsid w:val="3192385D"/>
    <w:rsid w:val="3199792F"/>
    <w:rsid w:val="31A277F9"/>
    <w:rsid w:val="31AB6ADB"/>
    <w:rsid w:val="31B64987"/>
    <w:rsid w:val="31BA4361"/>
    <w:rsid w:val="31BD2F90"/>
    <w:rsid w:val="31C15A70"/>
    <w:rsid w:val="31C53C32"/>
    <w:rsid w:val="31C61758"/>
    <w:rsid w:val="31C667B5"/>
    <w:rsid w:val="31C92B6A"/>
    <w:rsid w:val="31CA749A"/>
    <w:rsid w:val="31CF038F"/>
    <w:rsid w:val="31CF7EC9"/>
    <w:rsid w:val="31D40319"/>
    <w:rsid w:val="31D409BC"/>
    <w:rsid w:val="31D65E3F"/>
    <w:rsid w:val="31E7004C"/>
    <w:rsid w:val="31EA6401"/>
    <w:rsid w:val="31EC7C8B"/>
    <w:rsid w:val="320043F3"/>
    <w:rsid w:val="32027415"/>
    <w:rsid w:val="320E4961"/>
    <w:rsid w:val="3216398F"/>
    <w:rsid w:val="3216448E"/>
    <w:rsid w:val="32186458"/>
    <w:rsid w:val="321C75CA"/>
    <w:rsid w:val="32200DF3"/>
    <w:rsid w:val="322F38E1"/>
    <w:rsid w:val="323172D3"/>
    <w:rsid w:val="32337191"/>
    <w:rsid w:val="32386107"/>
    <w:rsid w:val="323A4376"/>
    <w:rsid w:val="323A54DC"/>
    <w:rsid w:val="32540F92"/>
    <w:rsid w:val="325624F0"/>
    <w:rsid w:val="325D6337"/>
    <w:rsid w:val="325F3E8B"/>
    <w:rsid w:val="32677C89"/>
    <w:rsid w:val="32683EB7"/>
    <w:rsid w:val="326F73D7"/>
    <w:rsid w:val="327C19A7"/>
    <w:rsid w:val="32893E88"/>
    <w:rsid w:val="32925AEB"/>
    <w:rsid w:val="32943604"/>
    <w:rsid w:val="32952C8E"/>
    <w:rsid w:val="329F26D5"/>
    <w:rsid w:val="32B54B1A"/>
    <w:rsid w:val="32C129D5"/>
    <w:rsid w:val="32C23350"/>
    <w:rsid w:val="32C810DB"/>
    <w:rsid w:val="32CA57F9"/>
    <w:rsid w:val="32D16607"/>
    <w:rsid w:val="32D50E88"/>
    <w:rsid w:val="32E75E2A"/>
    <w:rsid w:val="32EB2C1F"/>
    <w:rsid w:val="32EB76C8"/>
    <w:rsid w:val="32EE540A"/>
    <w:rsid w:val="32F127EC"/>
    <w:rsid w:val="32F80954"/>
    <w:rsid w:val="32FC7A76"/>
    <w:rsid w:val="32FE49A5"/>
    <w:rsid w:val="32FF5B97"/>
    <w:rsid w:val="3301167F"/>
    <w:rsid w:val="330B6FF0"/>
    <w:rsid w:val="33122EA7"/>
    <w:rsid w:val="331C5AD4"/>
    <w:rsid w:val="332D16D4"/>
    <w:rsid w:val="3337563F"/>
    <w:rsid w:val="333D41AD"/>
    <w:rsid w:val="334A12FA"/>
    <w:rsid w:val="335253F2"/>
    <w:rsid w:val="335312A9"/>
    <w:rsid w:val="335C05C6"/>
    <w:rsid w:val="335E6B3B"/>
    <w:rsid w:val="335E7ADD"/>
    <w:rsid w:val="33627D4B"/>
    <w:rsid w:val="33654B6D"/>
    <w:rsid w:val="336D4581"/>
    <w:rsid w:val="336E087D"/>
    <w:rsid w:val="3381627F"/>
    <w:rsid w:val="33825CB3"/>
    <w:rsid w:val="33882270"/>
    <w:rsid w:val="33897B6E"/>
    <w:rsid w:val="33897D5D"/>
    <w:rsid w:val="338A56D7"/>
    <w:rsid w:val="3397580C"/>
    <w:rsid w:val="33982ADE"/>
    <w:rsid w:val="339B20AB"/>
    <w:rsid w:val="339F0B99"/>
    <w:rsid w:val="33AC699F"/>
    <w:rsid w:val="33B36456"/>
    <w:rsid w:val="33BE4DDD"/>
    <w:rsid w:val="33C65265"/>
    <w:rsid w:val="33CC57A8"/>
    <w:rsid w:val="33D30C84"/>
    <w:rsid w:val="33D56AE0"/>
    <w:rsid w:val="33DC0982"/>
    <w:rsid w:val="33DC1707"/>
    <w:rsid w:val="33DF13DC"/>
    <w:rsid w:val="33E76C35"/>
    <w:rsid w:val="33EC194A"/>
    <w:rsid w:val="33FE0AFA"/>
    <w:rsid w:val="33FED4A7"/>
    <w:rsid w:val="34013787"/>
    <w:rsid w:val="34056568"/>
    <w:rsid w:val="340D366E"/>
    <w:rsid w:val="3411315F"/>
    <w:rsid w:val="34116695"/>
    <w:rsid w:val="34117B52"/>
    <w:rsid w:val="34133CFA"/>
    <w:rsid w:val="34174B4C"/>
    <w:rsid w:val="342564AA"/>
    <w:rsid w:val="34277BE0"/>
    <w:rsid w:val="342800A5"/>
    <w:rsid w:val="3428191F"/>
    <w:rsid w:val="342872E7"/>
    <w:rsid w:val="342B1685"/>
    <w:rsid w:val="343F6B5B"/>
    <w:rsid w:val="3442156A"/>
    <w:rsid w:val="3442610F"/>
    <w:rsid w:val="34433F85"/>
    <w:rsid w:val="344D6161"/>
    <w:rsid w:val="34514926"/>
    <w:rsid w:val="345D45F6"/>
    <w:rsid w:val="34605E94"/>
    <w:rsid w:val="34670945"/>
    <w:rsid w:val="34674465"/>
    <w:rsid w:val="346C285D"/>
    <w:rsid w:val="346E3432"/>
    <w:rsid w:val="34776276"/>
    <w:rsid w:val="348C0B69"/>
    <w:rsid w:val="348C41C1"/>
    <w:rsid w:val="34951FE2"/>
    <w:rsid w:val="349D1FFC"/>
    <w:rsid w:val="34A22009"/>
    <w:rsid w:val="34B00F04"/>
    <w:rsid w:val="34B27201"/>
    <w:rsid w:val="34B677A3"/>
    <w:rsid w:val="34BA37F6"/>
    <w:rsid w:val="34E163AC"/>
    <w:rsid w:val="34E60B3D"/>
    <w:rsid w:val="34EA6DD3"/>
    <w:rsid w:val="34FA144F"/>
    <w:rsid w:val="34FB0171"/>
    <w:rsid w:val="34FD2554"/>
    <w:rsid w:val="3504513B"/>
    <w:rsid w:val="350607E9"/>
    <w:rsid w:val="3513435D"/>
    <w:rsid w:val="351A24E7"/>
    <w:rsid w:val="35245BF3"/>
    <w:rsid w:val="352E3177"/>
    <w:rsid w:val="353115DE"/>
    <w:rsid w:val="35372568"/>
    <w:rsid w:val="356410AD"/>
    <w:rsid w:val="356D666A"/>
    <w:rsid w:val="358476D7"/>
    <w:rsid w:val="3589141A"/>
    <w:rsid w:val="359B2323"/>
    <w:rsid w:val="359C44A4"/>
    <w:rsid w:val="35A31996"/>
    <w:rsid w:val="35A361C0"/>
    <w:rsid w:val="35A56D24"/>
    <w:rsid w:val="35AD5109"/>
    <w:rsid w:val="35B37C8A"/>
    <w:rsid w:val="35C10660"/>
    <w:rsid w:val="35C17A72"/>
    <w:rsid w:val="35C83214"/>
    <w:rsid w:val="35CB6070"/>
    <w:rsid w:val="35D206ED"/>
    <w:rsid w:val="35D20ECD"/>
    <w:rsid w:val="35D26785"/>
    <w:rsid w:val="35DB533C"/>
    <w:rsid w:val="35DE0D9F"/>
    <w:rsid w:val="35E559BE"/>
    <w:rsid w:val="35ED7BFB"/>
    <w:rsid w:val="35F46606"/>
    <w:rsid w:val="35F87934"/>
    <w:rsid w:val="35F9034E"/>
    <w:rsid w:val="35FF6918"/>
    <w:rsid w:val="360B2A17"/>
    <w:rsid w:val="360D031A"/>
    <w:rsid w:val="36117F97"/>
    <w:rsid w:val="36206EFE"/>
    <w:rsid w:val="36260A17"/>
    <w:rsid w:val="362A25D5"/>
    <w:rsid w:val="362D7FF8"/>
    <w:rsid w:val="362F0981"/>
    <w:rsid w:val="36304201"/>
    <w:rsid w:val="363715D2"/>
    <w:rsid w:val="36391D81"/>
    <w:rsid w:val="363D46DF"/>
    <w:rsid w:val="36464DE8"/>
    <w:rsid w:val="36492153"/>
    <w:rsid w:val="364F7B17"/>
    <w:rsid w:val="36554EEE"/>
    <w:rsid w:val="365A0451"/>
    <w:rsid w:val="36653C36"/>
    <w:rsid w:val="366A124C"/>
    <w:rsid w:val="366F3795"/>
    <w:rsid w:val="36703B69"/>
    <w:rsid w:val="3674164E"/>
    <w:rsid w:val="36806379"/>
    <w:rsid w:val="36830C35"/>
    <w:rsid w:val="368859C3"/>
    <w:rsid w:val="369074A8"/>
    <w:rsid w:val="36965B9D"/>
    <w:rsid w:val="369709D0"/>
    <w:rsid w:val="369C69AC"/>
    <w:rsid w:val="36A13EF1"/>
    <w:rsid w:val="36A4475E"/>
    <w:rsid w:val="36A86DD8"/>
    <w:rsid w:val="36B64491"/>
    <w:rsid w:val="36B94581"/>
    <w:rsid w:val="36BE1E2E"/>
    <w:rsid w:val="36BF1236"/>
    <w:rsid w:val="36C070BE"/>
    <w:rsid w:val="36C659F2"/>
    <w:rsid w:val="36CC479C"/>
    <w:rsid w:val="36CC7811"/>
    <w:rsid w:val="36CE501E"/>
    <w:rsid w:val="36D6068F"/>
    <w:rsid w:val="36DB5CA6"/>
    <w:rsid w:val="36DC2C68"/>
    <w:rsid w:val="36DD39CC"/>
    <w:rsid w:val="36DD720B"/>
    <w:rsid w:val="36E64FE4"/>
    <w:rsid w:val="36E7641F"/>
    <w:rsid w:val="36F128FD"/>
    <w:rsid w:val="36F72713"/>
    <w:rsid w:val="36F75FFA"/>
    <w:rsid w:val="37003BEE"/>
    <w:rsid w:val="37021484"/>
    <w:rsid w:val="3710594F"/>
    <w:rsid w:val="372907BF"/>
    <w:rsid w:val="372C02AF"/>
    <w:rsid w:val="372D083E"/>
    <w:rsid w:val="372E04CB"/>
    <w:rsid w:val="37313B18"/>
    <w:rsid w:val="3733163E"/>
    <w:rsid w:val="373A29CC"/>
    <w:rsid w:val="37411658"/>
    <w:rsid w:val="37442E34"/>
    <w:rsid w:val="37461944"/>
    <w:rsid w:val="37484900"/>
    <w:rsid w:val="374B6611"/>
    <w:rsid w:val="374D7727"/>
    <w:rsid w:val="37533A8E"/>
    <w:rsid w:val="3754491C"/>
    <w:rsid w:val="37585548"/>
    <w:rsid w:val="37643EED"/>
    <w:rsid w:val="376804AA"/>
    <w:rsid w:val="377946DE"/>
    <w:rsid w:val="377D32A9"/>
    <w:rsid w:val="378325C5"/>
    <w:rsid w:val="37865C12"/>
    <w:rsid w:val="379B4856"/>
    <w:rsid w:val="379B4C82"/>
    <w:rsid w:val="37A4078E"/>
    <w:rsid w:val="37A56D37"/>
    <w:rsid w:val="37A875DA"/>
    <w:rsid w:val="37A93D3A"/>
    <w:rsid w:val="37AB38CA"/>
    <w:rsid w:val="37AC65E7"/>
    <w:rsid w:val="37AE42C5"/>
    <w:rsid w:val="37B07904"/>
    <w:rsid w:val="37B54749"/>
    <w:rsid w:val="37BA1D5F"/>
    <w:rsid w:val="37CE1367"/>
    <w:rsid w:val="37D746BF"/>
    <w:rsid w:val="37DA6AA3"/>
    <w:rsid w:val="37E52919"/>
    <w:rsid w:val="37E8067A"/>
    <w:rsid w:val="37F52D97"/>
    <w:rsid w:val="37F637FA"/>
    <w:rsid w:val="37F94288"/>
    <w:rsid w:val="37FB4392"/>
    <w:rsid w:val="38037497"/>
    <w:rsid w:val="382A0F09"/>
    <w:rsid w:val="38425CC1"/>
    <w:rsid w:val="384C6E5B"/>
    <w:rsid w:val="384F2F47"/>
    <w:rsid w:val="385A7525"/>
    <w:rsid w:val="385E26EA"/>
    <w:rsid w:val="38635F53"/>
    <w:rsid w:val="38647E7B"/>
    <w:rsid w:val="38670F29"/>
    <w:rsid w:val="38673F1E"/>
    <w:rsid w:val="387463B2"/>
    <w:rsid w:val="387C48F9"/>
    <w:rsid w:val="387E33CE"/>
    <w:rsid w:val="387F27D2"/>
    <w:rsid w:val="38865CFF"/>
    <w:rsid w:val="38883D2B"/>
    <w:rsid w:val="388C12CE"/>
    <w:rsid w:val="38910FDB"/>
    <w:rsid w:val="38942757"/>
    <w:rsid w:val="38A22F48"/>
    <w:rsid w:val="38A44E00"/>
    <w:rsid w:val="38A745D9"/>
    <w:rsid w:val="38AD5420"/>
    <w:rsid w:val="38AE3855"/>
    <w:rsid w:val="38AE4E0D"/>
    <w:rsid w:val="38B2244E"/>
    <w:rsid w:val="38C60D03"/>
    <w:rsid w:val="38CE7EAF"/>
    <w:rsid w:val="38CF5396"/>
    <w:rsid w:val="38D429AD"/>
    <w:rsid w:val="38D500E9"/>
    <w:rsid w:val="38D97FDF"/>
    <w:rsid w:val="38DC271B"/>
    <w:rsid w:val="38DE55D9"/>
    <w:rsid w:val="38EB4C85"/>
    <w:rsid w:val="38EB6B13"/>
    <w:rsid w:val="38EE6D3B"/>
    <w:rsid w:val="38F245D4"/>
    <w:rsid w:val="38F4304F"/>
    <w:rsid w:val="38F63A40"/>
    <w:rsid w:val="38FE6F02"/>
    <w:rsid w:val="39007D65"/>
    <w:rsid w:val="3902751A"/>
    <w:rsid w:val="39031F2A"/>
    <w:rsid w:val="39050DB8"/>
    <w:rsid w:val="390A4620"/>
    <w:rsid w:val="390C65EA"/>
    <w:rsid w:val="39290401"/>
    <w:rsid w:val="39316AC6"/>
    <w:rsid w:val="393B26D6"/>
    <w:rsid w:val="39552574"/>
    <w:rsid w:val="39555099"/>
    <w:rsid w:val="395C747D"/>
    <w:rsid w:val="395D0BF4"/>
    <w:rsid w:val="39657291"/>
    <w:rsid w:val="396957EB"/>
    <w:rsid w:val="396B0FE4"/>
    <w:rsid w:val="396B3311"/>
    <w:rsid w:val="3982065B"/>
    <w:rsid w:val="39895CBD"/>
    <w:rsid w:val="398C3EC4"/>
    <w:rsid w:val="3995038E"/>
    <w:rsid w:val="39A65CA5"/>
    <w:rsid w:val="39AD1B7B"/>
    <w:rsid w:val="39B0386D"/>
    <w:rsid w:val="39B20070"/>
    <w:rsid w:val="39C33CD4"/>
    <w:rsid w:val="39CC34C4"/>
    <w:rsid w:val="39CD7B28"/>
    <w:rsid w:val="39D91272"/>
    <w:rsid w:val="39D92970"/>
    <w:rsid w:val="39FB0AEF"/>
    <w:rsid w:val="39FF39A7"/>
    <w:rsid w:val="3A04409D"/>
    <w:rsid w:val="3A052E6C"/>
    <w:rsid w:val="3A10210A"/>
    <w:rsid w:val="3A142B3E"/>
    <w:rsid w:val="3A176FF5"/>
    <w:rsid w:val="3A1D410B"/>
    <w:rsid w:val="3A1F3AF8"/>
    <w:rsid w:val="3A280AEA"/>
    <w:rsid w:val="3A2D05C6"/>
    <w:rsid w:val="3A2E510D"/>
    <w:rsid w:val="3A322EC1"/>
    <w:rsid w:val="3A361B71"/>
    <w:rsid w:val="3A37E614"/>
    <w:rsid w:val="3A3928F8"/>
    <w:rsid w:val="3A3C3432"/>
    <w:rsid w:val="3A4753CF"/>
    <w:rsid w:val="3A4967DD"/>
    <w:rsid w:val="3A49718B"/>
    <w:rsid w:val="3A4D2E0D"/>
    <w:rsid w:val="3A571B57"/>
    <w:rsid w:val="3A5A5133"/>
    <w:rsid w:val="3A5A7A86"/>
    <w:rsid w:val="3A5E7BD0"/>
    <w:rsid w:val="3A647D60"/>
    <w:rsid w:val="3A683CF4"/>
    <w:rsid w:val="3A6A33FB"/>
    <w:rsid w:val="3A7669BB"/>
    <w:rsid w:val="3A7909E0"/>
    <w:rsid w:val="3A797169"/>
    <w:rsid w:val="3A7B0598"/>
    <w:rsid w:val="3A852A06"/>
    <w:rsid w:val="3A854972"/>
    <w:rsid w:val="3A916DA7"/>
    <w:rsid w:val="3A923B1B"/>
    <w:rsid w:val="3A940645"/>
    <w:rsid w:val="3A950543"/>
    <w:rsid w:val="3A96260F"/>
    <w:rsid w:val="3AA90CDC"/>
    <w:rsid w:val="3AAC3BE1"/>
    <w:rsid w:val="3AB01DD2"/>
    <w:rsid w:val="3AB74D2F"/>
    <w:rsid w:val="3ABC8C12"/>
    <w:rsid w:val="3AC21EDA"/>
    <w:rsid w:val="3AC32CD9"/>
    <w:rsid w:val="3AC70A1B"/>
    <w:rsid w:val="3AC74F76"/>
    <w:rsid w:val="3ACC6031"/>
    <w:rsid w:val="3ACD1DA9"/>
    <w:rsid w:val="3AD1189A"/>
    <w:rsid w:val="3AD21805"/>
    <w:rsid w:val="3AD660B5"/>
    <w:rsid w:val="3ADE3FB6"/>
    <w:rsid w:val="3AE710BD"/>
    <w:rsid w:val="3AEB3B9A"/>
    <w:rsid w:val="3AED34FB"/>
    <w:rsid w:val="3AED5FA8"/>
    <w:rsid w:val="3AF209BC"/>
    <w:rsid w:val="3AF45588"/>
    <w:rsid w:val="3B07088F"/>
    <w:rsid w:val="3B07350D"/>
    <w:rsid w:val="3B0D07EC"/>
    <w:rsid w:val="3B0D7E30"/>
    <w:rsid w:val="3B176FF3"/>
    <w:rsid w:val="3B1A14A3"/>
    <w:rsid w:val="3B1F0857"/>
    <w:rsid w:val="3B2174CA"/>
    <w:rsid w:val="3B247EB6"/>
    <w:rsid w:val="3B282108"/>
    <w:rsid w:val="3B2D319D"/>
    <w:rsid w:val="3B345AAB"/>
    <w:rsid w:val="3B365A1C"/>
    <w:rsid w:val="3B385475"/>
    <w:rsid w:val="3B3F4A55"/>
    <w:rsid w:val="3B3F71BF"/>
    <w:rsid w:val="3B430C90"/>
    <w:rsid w:val="3B4A1BD1"/>
    <w:rsid w:val="3B516536"/>
    <w:rsid w:val="3B563B4D"/>
    <w:rsid w:val="3B5B5607"/>
    <w:rsid w:val="3B5F0C53"/>
    <w:rsid w:val="3B6E085B"/>
    <w:rsid w:val="3B787696"/>
    <w:rsid w:val="3B787F67"/>
    <w:rsid w:val="3B7A3BC0"/>
    <w:rsid w:val="3B7E36F1"/>
    <w:rsid w:val="3B8F1433"/>
    <w:rsid w:val="3B9B3980"/>
    <w:rsid w:val="3B9C0FEB"/>
    <w:rsid w:val="3BA17CEC"/>
    <w:rsid w:val="3BA7188F"/>
    <w:rsid w:val="3BA72E2E"/>
    <w:rsid w:val="3BA813CB"/>
    <w:rsid w:val="3BB42868"/>
    <w:rsid w:val="3BB80364"/>
    <w:rsid w:val="3BB93856"/>
    <w:rsid w:val="3BBA245E"/>
    <w:rsid w:val="3BBFA045"/>
    <w:rsid w:val="3BC66F24"/>
    <w:rsid w:val="3BCB5986"/>
    <w:rsid w:val="3BCC3E0F"/>
    <w:rsid w:val="3BDA41CF"/>
    <w:rsid w:val="3BDC4E74"/>
    <w:rsid w:val="3BE1671C"/>
    <w:rsid w:val="3BE9676F"/>
    <w:rsid w:val="3BF169A4"/>
    <w:rsid w:val="3BFB2AD7"/>
    <w:rsid w:val="3BFF5F92"/>
    <w:rsid w:val="3C173538"/>
    <w:rsid w:val="3C20213A"/>
    <w:rsid w:val="3C224F48"/>
    <w:rsid w:val="3C236125"/>
    <w:rsid w:val="3C2B5628"/>
    <w:rsid w:val="3C2D0D52"/>
    <w:rsid w:val="3C2D6FCA"/>
    <w:rsid w:val="3C2D7B38"/>
    <w:rsid w:val="3C3420E0"/>
    <w:rsid w:val="3C387164"/>
    <w:rsid w:val="3C3C71E7"/>
    <w:rsid w:val="3C3E2F5F"/>
    <w:rsid w:val="3C3F7879"/>
    <w:rsid w:val="3C3F7C6B"/>
    <w:rsid w:val="3C410359"/>
    <w:rsid w:val="3C411A4A"/>
    <w:rsid w:val="3C4338C0"/>
    <w:rsid w:val="3C4A1903"/>
    <w:rsid w:val="3C526A0A"/>
    <w:rsid w:val="3C567867"/>
    <w:rsid w:val="3C5C33E5"/>
    <w:rsid w:val="3C5F92FD"/>
    <w:rsid w:val="3C6211DB"/>
    <w:rsid w:val="3C624ED4"/>
    <w:rsid w:val="3C687ADE"/>
    <w:rsid w:val="3C690004"/>
    <w:rsid w:val="3C722C08"/>
    <w:rsid w:val="3C7B7D0F"/>
    <w:rsid w:val="3C812E4B"/>
    <w:rsid w:val="3C9012E0"/>
    <w:rsid w:val="3C983CE2"/>
    <w:rsid w:val="3CB11983"/>
    <w:rsid w:val="3CB40490"/>
    <w:rsid w:val="3CB94A3C"/>
    <w:rsid w:val="3CD536E2"/>
    <w:rsid w:val="3CD92C87"/>
    <w:rsid w:val="3CDD0F08"/>
    <w:rsid w:val="3CDD2778"/>
    <w:rsid w:val="3CDE5C7B"/>
    <w:rsid w:val="3CE83271"/>
    <w:rsid w:val="3CE94AF0"/>
    <w:rsid w:val="3CEA3DCB"/>
    <w:rsid w:val="3CF607CC"/>
    <w:rsid w:val="3CF74EBC"/>
    <w:rsid w:val="3CFC6B1F"/>
    <w:rsid w:val="3CFD5D4F"/>
    <w:rsid w:val="3D015D3A"/>
    <w:rsid w:val="3D0C422B"/>
    <w:rsid w:val="3D100E98"/>
    <w:rsid w:val="3D11464D"/>
    <w:rsid w:val="3D173050"/>
    <w:rsid w:val="3D1A3AB1"/>
    <w:rsid w:val="3D2448F6"/>
    <w:rsid w:val="3D2832C7"/>
    <w:rsid w:val="3D2F28A7"/>
    <w:rsid w:val="3D307637"/>
    <w:rsid w:val="3D327939"/>
    <w:rsid w:val="3D3842E3"/>
    <w:rsid w:val="3D40287F"/>
    <w:rsid w:val="3D477BF1"/>
    <w:rsid w:val="3D536A40"/>
    <w:rsid w:val="3D624A2B"/>
    <w:rsid w:val="3D642631"/>
    <w:rsid w:val="3D6835D8"/>
    <w:rsid w:val="3D6B17CB"/>
    <w:rsid w:val="3D710559"/>
    <w:rsid w:val="3D762284"/>
    <w:rsid w:val="3D7E4F23"/>
    <w:rsid w:val="3D9170BE"/>
    <w:rsid w:val="3DA54918"/>
    <w:rsid w:val="3DA70F59"/>
    <w:rsid w:val="3DA94408"/>
    <w:rsid w:val="3DAC1A84"/>
    <w:rsid w:val="3DB36370"/>
    <w:rsid w:val="3DB57251"/>
    <w:rsid w:val="3DBE23B7"/>
    <w:rsid w:val="3DC112B6"/>
    <w:rsid w:val="3DCB0C16"/>
    <w:rsid w:val="3DD74F22"/>
    <w:rsid w:val="3DDD67A7"/>
    <w:rsid w:val="3DE90CA8"/>
    <w:rsid w:val="3DE936C5"/>
    <w:rsid w:val="3DED204D"/>
    <w:rsid w:val="3DEED682"/>
    <w:rsid w:val="3DFB3B40"/>
    <w:rsid w:val="3DFEBB00"/>
    <w:rsid w:val="3E055E0C"/>
    <w:rsid w:val="3E067AAC"/>
    <w:rsid w:val="3E0E4BB3"/>
    <w:rsid w:val="3E0E6961"/>
    <w:rsid w:val="3E1541CB"/>
    <w:rsid w:val="3E163A62"/>
    <w:rsid w:val="3E182016"/>
    <w:rsid w:val="3E1A5306"/>
    <w:rsid w:val="3E1D6BA4"/>
    <w:rsid w:val="3E1E7F3B"/>
    <w:rsid w:val="3E20014A"/>
    <w:rsid w:val="3E20621E"/>
    <w:rsid w:val="3E216046"/>
    <w:rsid w:val="3E2449C7"/>
    <w:rsid w:val="3E2B40CD"/>
    <w:rsid w:val="3E2B7ED1"/>
    <w:rsid w:val="3E2C6DE7"/>
    <w:rsid w:val="3E2D5039"/>
    <w:rsid w:val="3E375EB7"/>
    <w:rsid w:val="3E3E0B53"/>
    <w:rsid w:val="3E5604CF"/>
    <w:rsid w:val="3E580A78"/>
    <w:rsid w:val="3E5C76CC"/>
    <w:rsid w:val="3E5D5C22"/>
    <w:rsid w:val="3E602326"/>
    <w:rsid w:val="3E6479E7"/>
    <w:rsid w:val="3E6D18D9"/>
    <w:rsid w:val="3E7429B0"/>
    <w:rsid w:val="3E80624E"/>
    <w:rsid w:val="3E860BED"/>
    <w:rsid w:val="3E886713"/>
    <w:rsid w:val="3E8B5BF0"/>
    <w:rsid w:val="3E9A1FA2"/>
    <w:rsid w:val="3E9A66EE"/>
    <w:rsid w:val="3EA768CD"/>
    <w:rsid w:val="3EB05C6A"/>
    <w:rsid w:val="3EB30B53"/>
    <w:rsid w:val="3EB42C76"/>
    <w:rsid w:val="3EB80200"/>
    <w:rsid w:val="3EBA13DD"/>
    <w:rsid w:val="3EBC68CA"/>
    <w:rsid w:val="3EBD731B"/>
    <w:rsid w:val="3EBF1A09"/>
    <w:rsid w:val="3EC15D4E"/>
    <w:rsid w:val="3EC3464E"/>
    <w:rsid w:val="3EC872CE"/>
    <w:rsid w:val="3EC94F3C"/>
    <w:rsid w:val="3ECD4126"/>
    <w:rsid w:val="3ECF60F0"/>
    <w:rsid w:val="3ED16309"/>
    <w:rsid w:val="3ED5FA5D"/>
    <w:rsid w:val="3ED74FA5"/>
    <w:rsid w:val="3ED816BE"/>
    <w:rsid w:val="3ED9976F"/>
    <w:rsid w:val="3EDB18C5"/>
    <w:rsid w:val="3EDB389B"/>
    <w:rsid w:val="3EDE6333"/>
    <w:rsid w:val="3EE7753C"/>
    <w:rsid w:val="3EE871B2"/>
    <w:rsid w:val="3EF5367D"/>
    <w:rsid w:val="3EF8635E"/>
    <w:rsid w:val="3EFB8E7E"/>
    <w:rsid w:val="3EFC4A0B"/>
    <w:rsid w:val="3EFE69D5"/>
    <w:rsid w:val="3F0273F0"/>
    <w:rsid w:val="3F0538C0"/>
    <w:rsid w:val="3F0A35CC"/>
    <w:rsid w:val="3F0A7128"/>
    <w:rsid w:val="3F116709"/>
    <w:rsid w:val="3F124503"/>
    <w:rsid w:val="3F1717B3"/>
    <w:rsid w:val="3F1955BD"/>
    <w:rsid w:val="3F1A4A43"/>
    <w:rsid w:val="3F1E3F04"/>
    <w:rsid w:val="3F2008F3"/>
    <w:rsid w:val="3F2A77CA"/>
    <w:rsid w:val="3F373C95"/>
    <w:rsid w:val="3F46282E"/>
    <w:rsid w:val="3F485EA2"/>
    <w:rsid w:val="3F6067BC"/>
    <w:rsid w:val="3F620D12"/>
    <w:rsid w:val="3F6F51DD"/>
    <w:rsid w:val="3F6FA7C3"/>
    <w:rsid w:val="3F760C61"/>
    <w:rsid w:val="3F780EC3"/>
    <w:rsid w:val="3F7C45A0"/>
    <w:rsid w:val="3F895F34"/>
    <w:rsid w:val="3F8A7B15"/>
    <w:rsid w:val="3F8D4B70"/>
    <w:rsid w:val="3F8E7D59"/>
    <w:rsid w:val="3F8F75F2"/>
    <w:rsid w:val="3FA806EF"/>
    <w:rsid w:val="3FAF4D02"/>
    <w:rsid w:val="3FB71F5A"/>
    <w:rsid w:val="3FB72357"/>
    <w:rsid w:val="3FB83028"/>
    <w:rsid w:val="3FB84DD6"/>
    <w:rsid w:val="3FB86B84"/>
    <w:rsid w:val="3FBA57AE"/>
    <w:rsid w:val="3FBF43B6"/>
    <w:rsid w:val="3FC23E6D"/>
    <w:rsid w:val="3FC273D2"/>
    <w:rsid w:val="3FC72919"/>
    <w:rsid w:val="3FC76E86"/>
    <w:rsid w:val="3FCE4E7B"/>
    <w:rsid w:val="3FCF1F67"/>
    <w:rsid w:val="3FD455D7"/>
    <w:rsid w:val="3FDB2873"/>
    <w:rsid w:val="3FE75F13"/>
    <w:rsid w:val="3FE91433"/>
    <w:rsid w:val="3FEC74D2"/>
    <w:rsid w:val="3FF04570"/>
    <w:rsid w:val="3FF30210"/>
    <w:rsid w:val="3FFAF90E"/>
    <w:rsid w:val="3FFC0C9F"/>
    <w:rsid w:val="3FFE1C51"/>
    <w:rsid w:val="3FFF0C57"/>
    <w:rsid w:val="40036388"/>
    <w:rsid w:val="40063BC6"/>
    <w:rsid w:val="40095E01"/>
    <w:rsid w:val="401B5DF9"/>
    <w:rsid w:val="4027331F"/>
    <w:rsid w:val="402F0D56"/>
    <w:rsid w:val="4038307F"/>
    <w:rsid w:val="40392451"/>
    <w:rsid w:val="403E1118"/>
    <w:rsid w:val="404843AC"/>
    <w:rsid w:val="404C551E"/>
    <w:rsid w:val="404E51A9"/>
    <w:rsid w:val="4050500F"/>
    <w:rsid w:val="405F2FA3"/>
    <w:rsid w:val="40681573"/>
    <w:rsid w:val="406913DF"/>
    <w:rsid w:val="40841CBC"/>
    <w:rsid w:val="40865731"/>
    <w:rsid w:val="40875068"/>
    <w:rsid w:val="40877425"/>
    <w:rsid w:val="40937A14"/>
    <w:rsid w:val="40953369"/>
    <w:rsid w:val="409754FF"/>
    <w:rsid w:val="409A272E"/>
    <w:rsid w:val="40A315E2"/>
    <w:rsid w:val="40A979DA"/>
    <w:rsid w:val="40AA1C33"/>
    <w:rsid w:val="40AA4F2B"/>
    <w:rsid w:val="40B57568"/>
    <w:rsid w:val="40B76E3C"/>
    <w:rsid w:val="40BD497D"/>
    <w:rsid w:val="40BF641A"/>
    <w:rsid w:val="40C06831"/>
    <w:rsid w:val="40D43E92"/>
    <w:rsid w:val="40D519B8"/>
    <w:rsid w:val="40D741AF"/>
    <w:rsid w:val="40D82635"/>
    <w:rsid w:val="40EA5463"/>
    <w:rsid w:val="40EC4221"/>
    <w:rsid w:val="40EF177E"/>
    <w:rsid w:val="40F757E6"/>
    <w:rsid w:val="41030397"/>
    <w:rsid w:val="411060E7"/>
    <w:rsid w:val="4113075C"/>
    <w:rsid w:val="411B561D"/>
    <w:rsid w:val="411D56E6"/>
    <w:rsid w:val="41217429"/>
    <w:rsid w:val="41281AE7"/>
    <w:rsid w:val="41297D82"/>
    <w:rsid w:val="41322966"/>
    <w:rsid w:val="41326E0A"/>
    <w:rsid w:val="41344930"/>
    <w:rsid w:val="41404A24"/>
    <w:rsid w:val="41412BA9"/>
    <w:rsid w:val="41455431"/>
    <w:rsid w:val="41466412"/>
    <w:rsid w:val="4147447F"/>
    <w:rsid w:val="414B1912"/>
    <w:rsid w:val="415C17AF"/>
    <w:rsid w:val="416959A4"/>
    <w:rsid w:val="41742F7F"/>
    <w:rsid w:val="41746A12"/>
    <w:rsid w:val="417816C8"/>
    <w:rsid w:val="4185400B"/>
    <w:rsid w:val="418607E6"/>
    <w:rsid w:val="41915727"/>
    <w:rsid w:val="41920135"/>
    <w:rsid w:val="419F57ED"/>
    <w:rsid w:val="41B51A74"/>
    <w:rsid w:val="41B82E6B"/>
    <w:rsid w:val="41B94E35"/>
    <w:rsid w:val="41C51A2C"/>
    <w:rsid w:val="41CE489C"/>
    <w:rsid w:val="41D51F80"/>
    <w:rsid w:val="41DF489C"/>
    <w:rsid w:val="41E61D90"/>
    <w:rsid w:val="41F27D24"/>
    <w:rsid w:val="41F30A40"/>
    <w:rsid w:val="41F74DF5"/>
    <w:rsid w:val="420942C4"/>
    <w:rsid w:val="420F42F5"/>
    <w:rsid w:val="42114C71"/>
    <w:rsid w:val="42162914"/>
    <w:rsid w:val="421D3FEC"/>
    <w:rsid w:val="421E1A5D"/>
    <w:rsid w:val="422363B0"/>
    <w:rsid w:val="423A55F0"/>
    <w:rsid w:val="424A321C"/>
    <w:rsid w:val="424B15DF"/>
    <w:rsid w:val="425A3FF1"/>
    <w:rsid w:val="425C5EED"/>
    <w:rsid w:val="425E3E98"/>
    <w:rsid w:val="42606938"/>
    <w:rsid w:val="4262727B"/>
    <w:rsid w:val="42751021"/>
    <w:rsid w:val="427571F9"/>
    <w:rsid w:val="42772711"/>
    <w:rsid w:val="427A5BF9"/>
    <w:rsid w:val="428611BC"/>
    <w:rsid w:val="428C3276"/>
    <w:rsid w:val="429E0669"/>
    <w:rsid w:val="42A02B63"/>
    <w:rsid w:val="42A67B0A"/>
    <w:rsid w:val="42A8653E"/>
    <w:rsid w:val="42AD52B2"/>
    <w:rsid w:val="42AE02C4"/>
    <w:rsid w:val="42B957FA"/>
    <w:rsid w:val="42BC05C8"/>
    <w:rsid w:val="42C10446"/>
    <w:rsid w:val="42C33BFC"/>
    <w:rsid w:val="42C87975"/>
    <w:rsid w:val="42D73D55"/>
    <w:rsid w:val="42DF6B1E"/>
    <w:rsid w:val="42E12896"/>
    <w:rsid w:val="42E77C3D"/>
    <w:rsid w:val="42EB54C2"/>
    <w:rsid w:val="42EE695D"/>
    <w:rsid w:val="42EF4FB3"/>
    <w:rsid w:val="42F60D30"/>
    <w:rsid w:val="42F80640"/>
    <w:rsid w:val="42F862AE"/>
    <w:rsid w:val="43030D48"/>
    <w:rsid w:val="43060D6E"/>
    <w:rsid w:val="43086074"/>
    <w:rsid w:val="430A198E"/>
    <w:rsid w:val="430F11B1"/>
    <w:rsid w:val="43186689"/>
    <w:rsid w:val="431C62FA"/>
    <w:rsid w:val="431E71E1"/>
    <w:rsid w:val="4320610A"/>
    <w:rsid w:val="4321337F"/>
    <w:rsid w:val="43247C4F"/>
    <w:rsid w:val="432506C5"/>
    <w:rsid w:val="43252782"/>
    <w:rsid w:val="432F53AF"/>
    <w:rsid w:val="43375A59"/>
    <w:rsid w:val="4356117C"/>
    <w:rsid w:val="43565DDB"/>
    <w:rsid w:val="43571E00"/>
    <w:rsid w:val="435D451A"/>
    <w:rsid w:val="435E0E0D"/>
    <w:rsid w:val="436808C1"/>
    <w:rsid w:val="43697CE0"/>
    <w:rsid w:val="436F7EA2"/>
    <w:rsid w:val="43771BBE"/>
    <w:rsid w:val="43787249"/>
    <w:rsid w:val="43792435"/>
    <w:rsid w:val="437A5885"/>
    <w:rsid w:val="438F22F2"/>
    <w:rsid w:val="43983389"/>
    <w:rsid w:val="4399470F"/>
    <w:rsid w:val="43A23BBB"/>
    <w:rsid w:val="43A40002"/>
    <w:rsid w:val="43A612F5"/>
    <w:rsid w:val="43B35FE0"/>
    <w:rsid w:val="43CD6547"/>
    <w:rsid w:val="43CD6C65"/>
    <w:rsid w:val="43DB5537"/>
    <w:rsid w:val="43E25781"/>
    <w:rsid w:val="43E75C8A"/>
    <w:rsid w:val="43EA39CC"/>
    <w:rsid w:val="43F40CC8"/>
    <w:rsid w:val="43F60FBD"/>
    <w:rsid w:val="43FA3C0F"/>
    <w:rsid w:val="43FB2151"/>
    <w:rsid w:val="43FC2713"/>
    <w:rsid w:val="44006D4C"/>
    <w:rsid w:val="441553BD"/>
    <w:rsid w:val="441663AE"/>
    <w:rsid w:val="44194B34"/>
    <w:rsid w:val="441F3562"/>
    <w:rsid w:val="44271E17"/>
    <w:rsid w:val="44294656"/>
    <w:rsid w:val="44332C7D"/>
    <w:rsid w:val="4437014D"/>
    <w:rsid w:val="443A6B21"/>
    <w:rsid w:val="44424A0F"/>
    <w:rsid w:val="444274A7"/>
    <w:rsid w:val="44450C02"/>
    <w:rsid w:val="44492A28"/>
    <w:rsid w:val="444D1E50"/>
    <w:rsid w:val="445140BC"/>
    <w:rsid w:val="44587602"/>
    <w:rsid w:val="445B5AA0"/>
    <w:rsid w:val="445D6015"/>
    <w:rsid w:val="445E67E5"/>
    <w:rsid w:val="44610BA1"/>
    <w:rsid w:val="446468F7"/>
    <w:rsid w:val="446953F8"/>
    <w:rsid w:val="446D1BD4"/>
    <w:rsid w:val="4470024E"/>
    <w:rsid w:val="44706FF9"/>
    <w:rsid w:val="44725A00"/>
    <w:rsid w:val="447341B4"/>
    <w:rsid w:val="44760DBC"/>
    <w:rsid w:val="447C2876"/>
    <w:rsid w:val="447D039C"/>
    <w:rsid w:val="447D2C47"/>
    <w:rsid w:val="44861190"/>
    <w:rsid w:val="449851D6"/>
    <w:rsid w:val="449A71A0"/>
    <w:rsid w:val="44A271BE"/>
    <w:rsid w:val="44A9752A"/>
    <w:rsid w:val="44AB6CB7"/>
    <w:rsid w:val="44AC4324"/>
    <w:rsid w:val="44BF2228"/>
    <w:rsid w:val="44C12B3C"/>
    <w:rsid w:val="44C71617"/>
    <w:rsid w:val="44CD14FD"/>
    <w:rsid w:val="44D47F61"/>
    <w:rsid w:val="44D86915"/>
    <w:rsid w:val="44D93CB5"/>
    <w:rsid w:val="44DE0C5D"/>
    <w:rsid w:val="44F630BD"/>
    <w:rsid w:val="44FE6776"/>
    <w:rsid w:val="45065531"/>
    <w:rsid w:val="450E51C7"/>
    <w:rsid w:val="45274E6C"/>
    <w:rsid w:val="45284162"/>
    <w:rsid w:val="452E1696"/>
    <w:rsid w:val="45315E04"/>
    <w:rsid w:val="45391BFF"/>
    <w:rsid w:val="45442192"/>
    <w:rsid w:val="454C0BDF"/>
    <w:rsid w:val="455015AD"/>
    <w:rsid w:val="45513D03"/>
    <w:rsid w:val="45592BB7"/>
    <w:rsid w:val="4561751E"/>
    <w:rsid w:val="456357E4"/>
    <w:rsid w:val="45685D1E"/>
    <w:rsid w:val="456A7780"/>
    <w:rsid w:val="45713DE8"/>
    <w:rsid w:val="457F2C83"/>
    <w:rsid w:val="45802B07"/>
    <w:rsid w:val="458E4A51"/>
    <w:rsid w:val="458F7E6C"/>
    <w:rsid w:val="45A007E6"/>
    <w:rsid w:val="45A30968"/>
    <w:rsid w:val="45AA2653"/>
    <w:rsid w:val="45AD7C92"/>
    <w:rsid w:val="45B263AF"/>
    <w:rsid w:val="45C76E25"/>
    <w:rsid w:val="45CE5353"/>
    <w:rsid w:val="45D43E0C"/>
    <w:rsid w:val="45D70221"/>
    <w:rsid w:val="45E054DE"/>
    <w:rsid w:val="45E22BAD"/>
    <w:rsid w:val="45E40155"/>
    <w:rsid w:val="45E42831"/>
    <w:rsid w:val="45E96F9B"/>
    <w:rsid w:val="45ED68FD"/>
    <w:rsid w:val="45F0376C"/>
    <w:rsid w:val="45F100DD"/>
    <w:rsid w:val="45FB3C6E"/>
    <w:rsid w:val="4602389E"/>
    <w:rsid w:val="46026DAB"/>
    <w:rsid w:val="460B435F"/>
    <w:rsid w:val="460B662C"/>
    <w:rsid w:val="46125A12"/>
    <w:rsid w:val="4615577F"/>
    <w:rsid w:val="461737C4"/>
    <w:rsid w:val="461D4A07"/>
    <w:rsid w:val="461E6A9F"/>
    <w:rsid w:val="46205483"/>
    <w:rsid w:val="46250AD8"/>
    <w:rsid w:val="46252A99"/>
    <w:rsid w:val="46322F39"/>
    <w:rsid w:val="46360EFB"/>
    <w:rsid w:val="46393F78"/>
    <w:rsid w:val="463F4251"/>
    <w:rsid w:val="46405B25"/>
    <w:rsid w:val="464473C4"/>
    <w:rsid w:val="46452681"/>
    <w:rsid w:val="465670F7"/>
    <w:rsid w:val="465D66D7"/>
    <w:rsid w:val="466360D1"/>
    <w:rsid w:val="4665558C"/>
    <w:rsid w:val="466B5876"/>
    <w:rsid w:val="466E61EE"/>
    <w:rsid w:val="46792AC7"/>
    <w:rsid w:val="467B4690"/>
    <w:rsid w:val="4681487C"/>
    <w:rsid w:val="4681764D"/>
    <w:rsid w:val="46880F12"/>
    <w:rsid w:val="468A5157"/>
    <w:rsid w:val="468B042C"/>
    <w:rsid w:val="468C2B19"/>
    <w:rsid w:val="46925E6C"/>
    <w:rsid w:val="46962BBF"/>
    <w:rsid w:val="469F286C"/>
    <w:rsid w:val="46A004D6"/>
    <w:rsid w:val="46A13D58"/>
    <w:rsid w:val="46A234C7"/>
    <w:rsid w:val="46AC491F"/>
    <w:rsid w:val="46B207D1"/>
    <w:rsid w:val="46B25AE6"/>
    <w:rsid w:val="46B74A8E"/>
    <w:rsid w:val="46BA1434"/>
    <w:rsid w:val="46BE2FF8"/>
    <w:rsid w:val="46BF2EEE"/>
    <w:rsid w:val="46C202E8"/>
    <w:rsid w:val="46C557BD"/>
    <w:rsid w:val="46C65557"/>
    <w:rsid w:val="46C95A27"/>
    <w:rsid w:val="46CB7E93"/>
    <w:rsid w:val="46D13320"/>
    <w:rsid w:val="46D17BA4"/>
    <w:rsid w:val="46D42D7D"/>
    <w:rsid w:val="46D6030E"/>
    <w:rsid w:val="46D769FF"/>
    <w:rsid w:val="46D852B3"/>
    <w:rsid w:val="46DB0D6D"/>
    <w:rsid w:val="46DF70EC"/>
    <w:rsid w:val="46E01C47"/>
    <w:rsid w:val="46F5002A"/>
    <w:rsid w:val="46F60274"/>
    <w:rsid w:val="46F74436"/>
    <w:rsid w:val="46FB758E"/>
    <w:rsid w:val="46FD57C4"/>
    <w:rsid w:val="46FE16A2"/>
    <w:rsid w:val="46FE3A16"/>
    <w:rsid w:val="47013C97"/>
    <w:rsid w:val="470B332E"/>
    <w:rsid w:val="472550F5"/>
    <w:rsid w:val="4734568A"/>
    <w:rsid w:val="47372A48"/>
    <w:rsid w:val="473D0A98"/>
    <w:rsid w:val="47410658"/>
    <w:rsid w:val="47451645"/>
    <w:rsid w:val="47460A30"/>
    <w:rsid w:val="474F1961"/>
    <w:rsid w:val="475677C2"/>
    <w:rsid w:val="47571378"/>
    <w:rsid w:val="475B3FC7"/>
    <w:rsid w:val="47624721"/>
    <w:rsid w:val="476C0BE3"/>
    <w:rsid w:val="476D5294"/>
    <w:rsid w:val="476E4281"/>
    <w:rsid w:val="476F66C2"/>
    <w:rsid w:val="4771702F"/>
    <w:rsid w:val="477C0DDF"/>
    <w:rsid w:val="47A4471F"/>
    <w:rsid w:val="47A80FC2"/>
    <w:rsid w:val="47AA3126"/>
    <w:rsid w:val="47AB6B55"/>
    <w:rsid w:val="47AD71EA"/>
    <w:rsid w:val="47AE0419"/>
    <w:rsid w:val="47BF7CDE"/>
    <w:rsid w:val="47C1026D"/>
    <w:rsid w:val="47C307BC"/>
    <w:rsid w:val="47C77271"/>
    <w:rsid w:val="47CD7F08"/>
    <w:rsid w:val="47D12A36"/>
    <w:rsid w:val="47D4060D"/>
    <w:rsid w:val="47D543C4"/>
    <w:rsid w:val="47D934FF"/>
    <w:rsid w:val="47DE44DD"/>
    <w:rsid w:val="47E35DCA"/>
    <w:rsid w:val="47F22E4F"/>
    <w:rsid w:val="47F83DB2"/>
    <w:rsid w:val="47F941DE"/>
    <w:rsid w:val="47FA108C"/>
    <w:rsid w:val="47FEAD05"/>
    <w:rsid w:val="4800556C"/>
    <w:rsid w:val="48015672"/>
    <w:rsid w:val="480242CF"/>
    <w:rsid w:val="48027536"/>
    <w:rsid w:val="48033F20"/>
    <w:rsid w:val="48043B1F"/>
    <w:rsid w:val="48073F81"/>
    <w:rsid w:val="481D1372"/>
    <w:rsid w:val="481E6FE4"/>
    <w:rsid w:val="48204586"/>
    <w:rsid w:val="482C26E6"/>
    <w:rsid w:val="482E75AD"/>
    <w:rsid w:val="48327291"/>
    <w:rsid w:val="483D056E"/>
    <w:rsid w:val="48406095"/>
    <w:rsid w:val="484418DC"/>
    <w:rsid w:val="485A72DE"/>
    <w:rsid w:val="487029F9"/>
    <w:rsid w:val="4870786B"/>
    <w:rsid w:val="48795512"/>
    <w:rsid w:val="488776C6"/>
    <w:rsid w:val="488C32A4"/>
    <w:rsid w:val="48A44912"/>
    <w:rsid w:val="48B14065"/>
    <w:rsid w:val="48BB770D"/>
    <w:rsid w:val="48BE0E1D"/>
    <w:rsid w:val="48C12F4D"/>
    <w:rsid w:val="48C91E02"/>
    <w:rsid w:val="48CD0032"/>
    <w:rsid w:val="48CE0B25"/>
    <w:rsid w:val="48D246E2"/>
    <w:rsid w:val="48D41CC9"/>
    <w:rsid w:val="48DE4596"/>
    <w:rsid w:val="48DF1CFE"/>
    <w:rsid w:val="48E21665"/>
    <w:rsid w:val="48EC789E"/>
    <w:rsid w:val="48F0064E"/>
    <w:rsid w:val="48F17671"/>
    <w:rsid w:val="48F60788"/>
    <w:rsid w:val="48F86243"/>
    <w:rsid w:val="48F86DEC"/>
    <w:rsid w:val="48FC795A"/>
    <w:rsid w:val="490B0695"/>
    <w:rsid w:val="490C53AB"/>
    <w:rsid w:val="49173C0F"/>
    <w:rsid w:val="49176D09"/>
    <w:rsid w:val="491868E5"/>
    <w:rsid w:val="491E2A22"/>
    <w:rsid w:val="491F5DD9"/>
    <w:rsid w:val="491F5EC6"/>
    <w:rsid w:val="492434DC"/>
    <w:rsid w:val="49255DFC"/>
    <w:rsid w:val="492B6619"/>
    <w:rsid w:val="49302F0F"/>
    <w:rsid w:val="49311755"/>
    <w:rsid w:val="4934311A"/>
    <w:rsid w:val="4935732F"/>
    <w:rsid w:val="493A4AAE"/>
    <w:rsid w:val="49437E06"/>
    <w:rsid w:val="494428C2"/>
    <w:rsid w:val="49457C41"/>
    <w:rsid w:val="49471318"/>
    <w:rsid w:val="4949131B"/>
    <w:rsid w:val="494C6ED9"/>
    <w:rsid w:val="495A0925"/>
    <w:rsid w:val="4966713A"/>
    <w:rsid w:val="49755AE6"/>
    <w:rsid w:val="497B68B3"/>
    <w:rsid w:val="497C2C1D"/>
    <w:rsid w:val="497F3159"/>
    <w:rsid w:val="49900B72"/>
    <w:rsid w:val="49951CE4"/>
    <w:rsid w:val="49A149AA"/>
    <w:rsid w:val="49A66995"/>
    <w:rsid w:val="49AB59AC"/>
    <w:rsid w:val="49B65F74"/>
    <w:rsid w:val="49BA4C4E"/>
    <w:rsid w:val="49C36851"/>
    <w:rsid w:val="49CB3549"/>
    <w:rsid w:val="49CE6D87"/>
    <w:rsid w:val="49CF6293"/>
    <w:rsid w:val="49D71717"/>
    <w:rsid w:val="49DC0180"/>
    <w:rsid w:val="49E50EBD"/>
    <w:rsid w:val="49E959C6"/>
    <w:rsid w:val="49F02525"/>
    <w:rsid w:val="49F15E5D"/>
    <w:rsid w:val="49F25388"/>
    <w:rsid w:val="49F963E8"/>
    <w:rsid w:val="4A02381D"/>
    <w:rsid w:val="4A06565F"/>
    <w:rsid w:val="4A2319E6"/>
    <w:rsid w:val="4A25750C"/>
    <w:rsid w:val="4A372155"/>
    <w:rsid w:val="4A3B288C"/>
    <w:rsid w:val="4A402D82"/>
    <w:rsid w:val="4A416C1F"/>
    <w:rsid w:val="4A4817FA"/>
    <w:rsid w:val="4A497DB8"/>
    <w:rsid w:val="4A4D25BF"/>
    <w:rsid w:val="4A4E7D95"/>
    <w:rsid w:val="4A574CDF"/>
    <w:rsid w:val="4A622699"/>
    <w:rsid w:val="4A6D5C83"/>
    <w:rsid w:val="4A7175CC"/>
    <w:rsid w:val="4A7A27FB"/>
    <w:rsid w:val="4A7E0A24"/>
    <w:rsid w:val="4A800BE6"/>
    <w:rsid w:val="4A873D23"/>
    <w:rsid w:val="4A8A7C24"/>
    <w:rsid w:val="4A8C16D4"/>
    <w:rsid w:val="4A8E07F8"/>
    <w:rsid w:val="4A8F4110"/>
    <w:rsid w:val="4A995804"/>
    <w:rsid w:val="4A9D70A2"/>
    <w:rsid w:val="4AA46DC0"/>
    <w:rsid w:val="4AA82003"/>
    <w:rsid w:val="4AB363E9"/>
    <w:rsid w:val="4AB73169"/>
    <w:rsid w:val="4AB80380"/>
    <w:rsid w:val="4ABF292A"/>
    <w:rsid w:val="4ACB6250"/>
    <w:rsid w:val="4AD13206"/>
    <w:rsid w:val="4ADF0736"/>
    <w:rsid w:val="4ADF4AC3"/>
    <w:rsid w:val="4AE32BFC"/>
    <w:rsid w:val="4AE72A13"/>
    <w:rsid w:val="4AEE070E"/>
    <w:rsid w:val="4AF20333"/>
    <w:rsid w:val="4AF55130"/>
    <w:rsid w:val="4B022328"/>
    <w:rsid w:val="4B051F57"/>
    <w:rsid w:val="4B080F18"/>
    <w:rsid w:val="4B0F7F8F"/>
    <w:rsid w:val="4B1B2864"/>
    <w:rsid w:val="4B211301"/>
    <w:rsid w:val="4B317024"/>
    <w:rsid w:val="4B320132"/>
    <w:rsid w:val="4B37203E"/>
    <w:rsid w:val="4B3B3D5F"/>
    <w:rsid w:val="4B3B5F7E"/>
    <w:rsid w:val="4B3F63AB"/>
    <w:rsid w:val="4B4A0A21"/>
    <w:rsid w:val="4B4B11F4"/>
    <w:rsid w:val="4B541945"/>
    <w:rsid w:val="4B5F1F0C"/>
    <w:rsid w:val="4B6205FE"/>
    <w:rsid w:val="4B761082"/>
    <w:rsid w:val="4B761187"/>
    <w:rsid w:val="4B887D52"/>
    <w:rsid w:val="4B8B15F1"/>
    <w:rsid w:val="4B8D6612"/>
    <w:rsid w:val="4B9802F2"/>
    <w:rsid w:val="4BBA0128"/>
    <w:rsid w:val="4BBA3C84"/>
    <w:rsid w:val="4BC114B6"/>
    <w:rsid w:val="4BC2534E"/>
    <w:rsid w:val="4BC377FA"/>
    <w:rsid w:val="4BCE14DD"/>
    <w:rsid w:val="4BD25A41"/>
    <w:rsid w:val="4BD721CA"/>
    <w:rsid w:val="4BD90BE7"/>
    <w:rsid w:val="4BE67CAA"/>
    <w:rsid w:val="4BE9713B"/>
    <w:rsid w:val="4BEBD668"/>
    <w:rsid w:val="4BED4059"/>
    <w:rsid w:val="4BF65CC8"/>
    <w:rsid w:val="4C045D30"/>
    <w:rsid w:val="4C0513A3"/>
    <w:rsid w:val="4C1511B5"/>
    <w:rsid w:val="4C1C28D7"/>
    <w:rsid w:val="4C1E6E6F"/>
    <w:rsid w:val="4C207F8B"/>
    <w:rsid w:val="4C2A4F94"/>
    <w:rsid w:val="4C2A705C"/>
    <w:rsid w:val="4C2D08FA"/>
    <w:rsid w:val="4C344DB8"/>
    <w:rsid w:val="4C3D2024"/>
    <w:rsid w:val="4C425A7A"/>
    <w:rsid w:val="4C4D139A"/>
    <w:rsid w:val="4C4D2A22"/>
    <w:rsid w:val="4C5C6A36"/>
    <w:rsid w:val="4C631889"/>
    <w:rsid w:val="4C755489"/>
    <w:rsid w:val="4C7A036F"/>
    <w:rsid w:val="4C801545"/>
    <w:rsid w:val="4C8114AB"/>
    <w:rsid w:val="4C8D0FE3"/>
    <w:rsid w:val="4C8E6DB5"/>
    <w:rsid w:val="4C944C7B"/>
    <w:rsid w:val="4C96024D"/>
    <w:rsid w:val="4CAC04DC"/>
    <w:rsid w:val="4CB84157"/>
    <w:rsid w:val="4CC12410"/>
    <w:rsid w:val="4CC53416"/>
    <w:rsid w:val="4CCA473A"/>
    <w:rsid w:val="4CCA7EF7"/>
    <w:rsid w:val="4CD55219"/>
    <w:rsid w:val="4CDD14CE"/>
    <w:rsid w:val="4CE20242"/>
    <w:rsid w:val="4CE4545C"/>
    <w:rsid w:val="4CEA1717"/>
    <w:rsid w:val="4CF75553"/>
    <w:rsid w:val="4D007DBC"/>
    <w:rsid w:val="4D0B5814"/>
    <w:rsid w:val="4D384845"/>
    <w:rsid w:val="4D4751DA"/>
    <w:rsid w:val="4D5679DC"/>
    <w:rsid w:val="4D5757CB"/>
    <w:rsid w:val="4D5D0D6B"/>
    <w:rsid w:val="4D5D520F"/>
    <w:rsid w:val="4D5F2D35"/>
    <w:rsid w:val="4D616AAD"/>
    <w:rsid w:val="4D637E54"/>
    <w:rsid w:val="4D742D46"/>
    <w:rsid w:val="4D7A5618"/>
    <w:rsid w:val="4D7B6561"/>
    <w:rsid w:val="4D7F2F7A"/>
    <w:rsid w:val="4D812901"/>
    <w:rsid w:val="4D85528E"/>
    <w:rsid w:val="4D865B8D"/>
    <w:rsid w:val="4D8A7A92"/>
    <w:rsid w:val="4D8E7176"/>
    <w:rsid w:val="4D962925"/>
    <w:rsid w:val="4D9724CF"/>
    <w:rsid w:val="4DA061AA"/>
    <w:rsid w:val="4DAA08FB"/>
    <w:rsid w:val="4DAB7A64"/>
    <w:rsid w:val="4DAD1DE0"/>
    <w:rsid w:val="4DAE3DC7"/>
    <w:rsid w:val="4DB36BDD"/>
    <w:rsid w:val="4DB766CD"/>
    <w:rsid w:val="4DB77F1D"/>
    <w:rsid w:val="4DBD1C3B"/>
    <w:rsid w:val="4DCE6EDA"/>
    <w:rsid w:val="4DD70B1D"/>
    <w:rsid w:val="4DD93D26"/>
    <w:rsid w:val="4DD94895"/>
    <w:rsid w:val="4DDB6E33"/>
    <w:rsid w:val="4DDE6CF1"/>
    <w:rsid w:val="4DE44FE8"/>
    <w:rsid w:val="4DF53699"/>
    <w:rsid w:val="4E031912"/>
    <w:rsid w:val="4E125FF9"/>
    <w:rsid w:val="4E12786B"/>
    <w:rsid w:val="4E141D71"/>
    <w:rsid w:val="4E181611"/>
    <w:rsid w:val="4E194EF6"/>
    <w:rsid w:val="4E261AA5"/>
    <w:rsid w:val="4E265601"/>
    <w:rsid w:val="4E2D716D"/>
    <w:rsid w:val="4E3246A1"/>
    <w:rsid w:val="4E37780E"/>
    <w:rsid w:val="4E38010C"/>
    <w:rsid w:val="4E465C3F"/>
    <w:rsid w:val="4E521419"/>
    <w:rsid w:val="4E551D85"/>
    <w:rsid w:val="4E592113"/>
    <w:rsid w:val="4E5B174E"/>
    <w:rsid w:val="4E5C402C"/>
    <w:rsid w:val="4E5D4B06"/>
    <w:rsid w:val="4E6C395B"/>
    <w:rsid w:val="4E6C3EFB"/>
    <w:rsid w:val="4E7F7BF0"/>
    <w:rsid w:val="4E7FA002"/>
    <w:rsid w:val="4E816CDB"/>
    <w:rsid w:val="4E841874"/>
    <w:rsid w:val="4E922C96"/>
    <w:rsid w:val="4E964534"/>
    <w:rsid w:val="4E970554"/>
    <w:rsid w:val="4E9843F7"/>
    <w:rsid w:val="4EA33BAD"/>
    <w:rsid w:val="4EA56E6D"/>
    <w:rsid w:val="4EB55604"/>
    <w:rsid w:val="4EBB0CC2"/>
    <w:rsid w:val="4EC238AB"/>
    <w:rsid w:val="4EDD542C"/>
    <w:rsid w:val="4EDD54B0"/>
    <w:rsid w:val="4EE23A3A"/>
    <w:rsid w:val="4EE33AF2"/>
    <w:rsid w:val="4EE45CF6"/>
    <w:rsid w:val="4EEC258D"/>
    <w:rsid w:val="4EF33416"/>
    <w:rsid w:val="4EF54B15"/>
    <w:rsid w:val="4EFB7302"/>
    <w:rsid w:val="4EFFAD57"/>
    <w:rsid w:val="4F0022F6"/>
    <w:rsid w:val="4F1A1153"/>
    <w:rsid w:val="4F1D2EA8"/>
    <w:rsid w:val="4F237E09"/>
    <w:rsid w:val="4F240200"/>
    <w:rsid w:val="4F2C30EB"/>
    <w:rsid w:val="4F305349"/>
    <w:rsid w:val="4F351F9F"/>
    <w:rsid w:val="4F3A733B"/>
    <w:rsid w:val="4F3B50DC"/>
    <w:rsid w:val="4F3C30FE"/>
    <w:rsid w:val="4F3E7ADC"/>
    <w:rsid w:val="4F4246BC"/>
    <w:rsid w:val="4F44092B"/>
    <w:rsid w:val="4F495A4B"/>
    <w:rsid w:val="4F4A1AD3"/>
    <w:rsid w:val="4F4C131C"/>
    <w:rsid w:val="4F500882"/>
    <w:rsid w:val="4F50502B"/>
    <w:rsid w:val="4F530677"/>
    <w:rsid w:val="4F5A7490"/>
    <w:rsid w:val="4F5A7B8B"/>
    <w:rsid w:val="4F652159"/>
    <w:rsid w:val="4F697C72"/>
    <w:rsid w:val="4F7702AB"/>
    <w:rsid w:val="4F84559E"/>
    <w:rsid w:val="4F9A34F0"/>
    <w:rsid w:val="4FA55614"/>
    <w:rsid w:val="4FA62C8A"/>
    <w:rsid w:val="4FAB4282"/>
    <w:rsid w:val="4FAC4BAE"/>
    <w:rsid w:val="4FB37368"/>
    <w:rsid w:val="4FBC62B7"/>
    <w:rsid w:val="4FCB1C78"/>
    <w:rsid w:val="4FCB1EBC"/>
    <w:rsid w:val="4FCD2F50"/>
    <w:rsid w:val="4FD23C92"/>
    <w:rsid w:val="4FDC3AB7"/>
    <w:rsid w:val="4FDD004E"/>
    <w:rsid w:val="4FDF0786"/>
    <w:rsid w:val="4FE15E9F"/>
    <w:rsid w:val="4FE57280"/>
    <w:rsid w:val="4FE614EB"/>
    <w:rsid w:val="4FF33E3B"/>
    <w:rsid w:val="4FF52BAA"/>
    <w:rsid w:val="4FF70F92"/>
    <w:rsid w:val="4FF90087"/>
    <w:rsid w:val="500F0A42"/>
    <w:rsid w:val="501C6CBB"/>
    <w:rsid w:val="501E6ED7"/>
    <w:rsid w:val="502B6D9B"/>
    <w:rsid w:val="502E7C52"/>
    <w:rsid w:val="502F5A21"/>
    <w:rsid w:val="50321609"/>
    <w:rsid w:val="503C55AF"/>
    <w:rsid w:val="503F3CB9"/>
    <w:rsid w:val="504039E0"/>
    <w:rsid w:val="50483F54"/>
    <w:rsid w:val="504959E2"/>
    <w:rsid w:val="504F0A83"/>
    <w:rsid w:val="50507626"/>
    <w:rsid w:val="505273E5"/>
    <w:rsid w:val="505274C2"/>
    <w:rsid w:val="50527FA8"/>
    <w:rsid w:val="50555ACD"/>
    <w:rsid w:val="5056669B"/>
    <w:rsid w:val="50591CBD"/>
    <w:rsid w:val="505E5526"/>
    <w:rsid w:val="50615016"/>
    <w:rsid w:val="506348EA"/>
    <w:rsid w:val="506F7733"/>
    <w:rsid w:val="50707B13"/>
    <w:rsid w:val="507342A9"/>
    <w:rsid w:val="507E1D7F"/>
    <w:rsid w:val="50846C98"/>
    <w:rsid w:val="508E177E"/>
    <w:rsid w:val="50915C8B"/>
    <w:rsid w:val="50917755"/>
    <w:rsid w:val="50961F47"/>
    <w:rsid w:val="5097381E"/>
    <w:rsid w:val="509B3E5C"/>
    <w:rsid w:val="509E1AEC"/>
    <w:rsid w:val="509E5922"/>
    <w:rsid w:val="50A53F63"/>
    <w:rsid w:val="50AC140F"/>
    <w:rsid w:val="50B11AF9"/>
    <w:rsid w:val="50B63C8F"/>
    <w:rsid w:val="50B65209"/>
    <w:rsid w:val="50C233E6"/>
    <w:rsid w:val="50C47696"/>
    <w:rsid w:val="50C92078"/>
    <w:rsid w:val="50C93E1F"/>
    <w:rsid w:val="50D17AA6"/>
    <w:rsid w:val="50D21A70"/>
    <w:rsid w:val="50D41344"/>
    <w:rsid w:val="50E81293"/>
    <w:rsid w:val="50F40122"/>
    <w:rsid w:val="5100378F"/>
    <w:rsid w:val="51072269"/>
    <w:rsid w:val="51097EB6"/>
    <w:rsid w:val="51126751"/>
    <w:rsid w:val="511351CD"/>
    <w:rsid w:val="511C179E"/>
    <w:rsid w:val="512027DB"/>
    <w:rsid w:val="512E0C3C"/>
    <w:rsid w:val="51367791"/>
    <w:rsid w:val="513755C3"/>
    <w:rsid w:val="5140367A"/>
    <w:rsid w:val="514141DD"/>
    <w:rsid w:val="51432163"/>
    <w:rsid w:val="51437655"/>
    <w:rsid w:val="514A7858"/>
    <w:rsid w:val="514C7D41"/>
    <w:rsid w:val="514E451A"/>
    <w:rsid w:val="51590F7E"/>
    <w:rsid w:val="515D57DD"/>
    <w:rsid w:val="515E0756"/>
    <w:rsid w:val="51624BA2"/>
    <w:rsid w:val="5164653F"/>
    <w:rsid w:val="516C0DE5"/>
    <w:rsid w:val="51702697"/>
    <w:rsid w:val="51757E4F"/>
    <w:rsid w:val="517B4CCE"/>
    <w:rsid w:val="5185060E"/>
    <w:rsid w:val="518A52A4"/>
    <w:rsid w:val="519038B4"/>
    <w:rsid w:val="51960CEF"/>
    <w:rsid w:val="519B20C3"/>
    <w:rsid w:val="519F7BA4"/>
    <w:rsid w:val="51A4340C"/>
    <w:rsid w:val="51A76A58"/>
    <w:rsid w:val="51A92136"/>
    <w:rsid w:val="51A94639"/>
    <w:rsid w:val="51AB79C1"/>
    <w:rsid w:val="51AC22C1"/>
    <w:rsid w:val="51B318A1"/>
    <w:rsid w:val="51B43FDF"/>
    <w:rsid w:val="51C308B5"/>
    <w:rsid w:val="51C770FB"/>
    <w:rsid w:val="51D52940"/>
    <w:rsid w:val="51D75590"/>
    <w:rsid w:val="51DC2B68"/>
    <w:rsid w:val="51E85439"/>
    <w:rsid w:val="51EE0B2B"/>
    <w:rsid w:val="51F375B3"/>
    <w:rsid w:val="51FE1D5B"/>
    <w:rsid w:val="51FF6894"/>
    <w:rsid w:val="52050633"/>
    <w:rsid w:val="520619D1"/>
    <w:rsid w:val="520B6AAE"/>
    <w:rsid w:val="52186AA9"/>
    <w:rsid w:val="521C611E"/>
    <w:rsid w:val="522400A9"/>
    <w:rsid w:val="52272A76"/>
    <w:rsid w:val="52295BA6"/>
    <w:rsid w:val="522C3C23"/>
    <w:rsid w:val="52302EF2"/>
    <w:rsid w:val="523E524D"/>
    <w:rsid w:val="524170CB"/>
    <w:rsid w:val="524B302A"/>
    <w:rsid w:val="524B4276"/>
    <w:rsid w:val="525572FA"/>
    <w:rsid w:val="52575AED"/>
    <w:rsid w:val="52600A83"/>
    <w:rsid w:val="52617171"/>
    <w:rsid w:val="52684872"/>
    <w:rsid w:val="526D1A50"/>
    <w:rsid w:val="527458E8"/>
    <w:rsid w:val="52766690"/>
    <w:rsid w:val="527D03E3"/>
    <w:rsid w:val="528355C9"/>
    <w:rsid w:val="528742DD"/>
    <w:rsid w:val="528A6330"/>
    <w:rsid w:val="52903990"/>
    <w:rsid w:val="529D7555"/>
    <w:rsid w:val="529F66D1"/>
    <w:rsid w:val="52A015F3"/>
    <w:rsid w:val="52A01E26"/>
    <w:rsid w:val="52A82A88"/>
    <w:rsid w:val="52AE1CD9"/>
    <w:rsid w:val="52AE6502"/>
    <w:rsid w:val="52B15071"/>
    <w:rsid w:val="52B4563E"/>
    <w:rsid w:val="52B80BB3"/>
    <w:rsid w:val="52BC039F"/>
    <w:rsid w:val="52BC4BDC"/>
    <w:rsid w:val="52BF5CBB"/>
    <w:rsid w:val="52C8563F"/>
    <w:rsid w:val="52CA0C50"/>
    <w:rsid w:val="52CB1675"/>
    <w:rsid w:val="52CF270B"/>
    <w:rsid w:val="52D04393"/>
    <w:rsid w:val="52D5668E"/>
    <w:rsid w:val="52D74976"/>
    <w:rsid w:val="52EA29BC"/>
    <w:rsid w:val="52EF59F0"/>
    <w:rsid w:val="52F55D8A"/>
    <w:rsid w:val="52FA1791"/>
    <w:rsid w:val="52FA2368"/>
    <w:rsid w:val="52FD7ED4"/>
    <w:rsid w:val="53055140"/>
    <w:rsid w:val="53101F37"/>
    <w:rsid w:val="53131E78"/>
    <w:rsid w:val="53157742"/>
    <w:rsid w:val="53165FFF"/>
    <w:rsid w:val="531A7224"/>
    <w:rsid w:val="531E2525"/>
    <w:rsid w:val="53281E1B"/>
    <w:rsid w:val="532C36B9"/>
    <w:rsid w:val="532F31A9"/>
    <w:rsid w:val="533407C0"/>
    <w:rsid w:val="533646AD"/>
    <w:rsid w:val="53395DD6"/>
    <w:rsid w:val="533C1422"/>
    <w:rsid w:val="534A1D91"/>
    <w:rsid w:val="53511C63"/>
    <w:rsid w:val="5353116B"/>
    <w:rsid w:val="535C2287"/>
    <w:rsid w:val="535F3A8F"/>
    <w:rsid w:val="53642C80"/>
    <w:rsid w:val="53676E12"/>
    <w:rsid w:val="53713EB1"/>
    <w:rsid w:val="537312E8"/>
    <w:rsid w:val="537A4A16"/>
    <w:rsid w:val="53800393"/>
    <w:rsid w:val="538F142A"/>
    <w:rsid w:val="538F3C48"/>
    <w:rsid w:val="53907E88"/>
    <w:rsid w:val="539D0113"/>
    <w:rsid w:val="539D0E97"/>
    <w:rsid w:val="539E6B93"/>
    <w:rsid w:val="53B2231C"/>
    <w:rsid w:val="53BB4E58"/>
    <w:rsid w:val="53C51418"/>
    <w:rsid w:val="53D80E3A"/>
    <w:rsid w:val="53D977F5"/>
    <w:rsid w:val="53DC6F0D"/>
    <w:rsid w:val="53DE15D0"/>
    <w:rsid w:val="53E0223F"/>
    <w:rsid w:val="53E252A5"/>
    <w:rsid w:val="53E534E0"/>
    <w:rsid w:val="53E8751A"/>
    <w:rsid w:val="53EA79C9"/>
    <w:rsid w:val="53EC6679"/>
    <w:rsid w:val="53ED02A7"/>
    <w:rsid w:val="53EE3146"/>
    <w:rsid w:val="53F65A75"/>
    <w:rsid w:val="53FB26C9"/>
    <w:rsid w:val="54080703"/>
    <w:rsid w:val="541E27C8"/>
    <w:rsid w:val="54232D0E"/>
    <w:rsid w:val="54254ECD"/>
    <w:rsid w:val="542D1727"/>
    <w:rsid w:val="542F196D"/>
    <w:rsid w:val="54354D67"/>
    <w:rsid w:val="543642A3"/>
    <w:rsid w:val="54370BF8"/>
    <w:rsid w:val="544016A4"/>
    <w:rsid w:val="544078F8"/>
    <w:rsid w:val="544E4448"/>
    <w:rsid w:val="544E765F"/>
    <w:rsid w:val="545220ED"/>
    <w:rsid w:val="54662BFB"/>
    <w:rsid w:val="546B1FBF"/>
    <w:rsid w:val="546B6463"/>
    <w:rsid w:val="546D21DB"/>
    <w:rsid w:val="5474356A"/>
    <w:rsid w:val="547D1CF3"/>
    <w:rsid w:val="547F5A6B"/>
    <w:rsid w:val="54813591"/>
    <w:rsid w:val="54823498"/>
    <w:rsid w:val="54843081"/>
    <w:rsid w:val="5486153E"/>
    <w:rsid w:val="5488491F"/>
    <w:rsid w:val="54943205"/>
    <w:rsid w:val="54A15A76"/>
    <w:rsid w:val="54B54320"/>
    <w:rsid w:val="54BD1520"/>
    <w:rsid w:val="54C43951"/>
    <w:rsid w:val="54C55B73"/>
    <w:rsid w:val="54D32243"/>
    <w:rsid w:val="54D45DB6"/>
    <w:rsid w:val="54D95FDC"/>
    <w:rsid w:val="54DE4E87"/>
    <w:rsid w:val="54F201EF"/>
    <w:rsid w:val="54F85583"/>
    <w:rsid w:val="54FE2E33"/>
    <w:rsid w:val="55016734"/>
    <w:rsid w:val="55044953"/>
    <w:rsid w:val="550D12C8"/>
    <w:rsid w:val="551560AE"/>
    <w:rsid w:val="551630F8"/>
    <w:rsid w:val="552044B6"/>
    <w:rsid w:val="55250F10"/>
    <w:rsid w:val="552705DC"/>
    <w:rsid w:val="552E1EE9"/>
    <w:rsid w:val="55300AFA"/>
    <w:rsid w:val="55393E6B"/>
    <w:rsid w:val="553B6D1C"/>
    <w:rsid w:val="55483CFF"/>
    <w:rsid w:val="554C6C61"/>
    <w:rsid w:val="55534785"/>
    <w:rsid w:val="55535F97"/>
    <w:rsid w:val="55560EC1"/>
    <w:rsid w:val="555E2AE6"/>
    <w:rsid w:val="55630EE8"/>
    <w:rsid w:val="556A798B"/>
    <w:rsid w:val="556B20CE"/>
    <w:rsid w:val="55713605"/>
    <w:rsid w:val="5577459D"/>
    <w:rsid w:val="55782BE6"/>
    <w:rsid w:val="5578494B"/>
    <w:rsid w:val="557C36F6"/>
    <w:rsid w:val="55807CEC"/>
    <w:rsid w:val="558207FB"/>
    <w:rsid w:val="55833339"/>
    <w:rsid w:val="558F2CFB"/>
    <w:rsid w:val="55971F64"/>
    <w:rsid w:val="55983288"/>
    <w:rsid w:val="559879CD"/>
    <w:rsid w:val="55A255D4"/>
    <w:rsid w:val="55A52FD9"/>
    <w:rsid w:val="55AA0938"/>
    <w:rsid w:val="55AD20B3"/>
    <w:rsid w:val="55AE55F6"/>
    <w:rsid w:val="55B26CBD"/>
    <w:rsid w:val="55B47996"/>
    <w:rsid w:val="55B87486"/>
    <w:rsid w:val="55C44F15"/>
    <w:rsid w:val="55CF657E"/>
    <w:rsid w:val="55CF74B0"/>
    <w:rsid w:val="55D3588E"/>
    <w:rsid w:val="55DA0479"/>
    <w:rsid w:val="55DA7DC5"/>
    <w:rsid w:val="55DD4D89"/>
    <w:rsid w:val="55DE43FC"/>
    <w:rsid w:val="55E607F4"/>
    <w:rsid w:val="55EA0F97"/>
    <w:rsid w:val="55EC361B"/>
    <w:rsid w:val="55EE0FC1"/>
    <w:rsid w:val="55F310BA"/>
    <w:rsid w:val="55FD24BD"/>
    <w:rsid w:val="5606280E"/>
    <w:rsid w:val="56095F34"/>
    <w:rsid w:val="56097502"/>
    <w:rsid w:val="560B11CC"/>
    <w:rsid w:val="56124737"/>
    <w:rsid w:val="5613290E"/>
    <w:rsid w:val="561F00C7"/>
    <w:rsid w:val="56200606"/>
    <w:rsid w:val="562468CA"/>
    <w:rsid w:val="562543F0"/>
    <w:rsid w:val="562B067F"/>
    <w:rsid w:val="562C26F2"/>
    <w:rsid w:val="563864B3"/>
    <w:rsid w:val="56413588"/>
    <w:rsid w:val="5641747C"/>
    <w:rsid w:val="564B33E7"/>
    <w:rsid w:val="56525BD6"/>
    <w:rsid w:val="5653538C"/>
    <w:rsid w:val="56677AFC"/>
    <w:rsid w:val="566846E0"/>
    <w:rsid w:val="56701539"/>
    <w:rsid w:val="56721FF2"/>
    <w:rsid w:val="56747B8C"/>
    <w:rsid w:val="567809C3"/>
    <w:rsid w:val="56844CE5"/>
    <w:rsid w:val="569577C7"/>
    <w:rsid w:val="569C2904"/>
    <w:rsid w:val="56AD45B2"/>
    <w:rsid w:val="56B45E9F"/>
    <w:rsid w:val="56B631D9"/>
    <w:rsid w:val="56B85264"/>
    <w:rsid w:val="56B92BF8"/>
    <w:rsid w:val="56C43C09"/>
    <w:rsid w:val="56CC03E2"/>
    <w:rsid w:val="56D521B0"/>
    <w:rsid w:val="56F30124"/>
    <w:rsid w:val="56F72FE3"/>
    <w:rsid w:val="56F75D8C"/>
    <w:rsid w:val="56FA409A"/>
    <w:rsid w:val="570404A9"/>
    <w:rsid w:val="571050A0"/>
    <w:rsid w:val="571E77BD"/>
    <w:rsid w:val="57233025"/>
    <w:rsid w:val="57312F2E"/>
    <w:rsid w:val="57381711"/>
    <w:rsid w:val="573E39BB"/>
    <w:rsid w:val="57407ABA"/>
    <w:rsid w:val="574F7976"/>
    <w:rsid w:val="575440CE"/>
    <w:rsid w:val="57574A7D"/>
    <w:rsid w:val="57590234"/>
    <w:rsid w:val="57646E21"/>
    <w:rsid w:val="57655004"/>
    <w:rsid w:val="5771137C"/>
    <w:rsid w:val="577365E1"/>
    <w:rsid w:val="57746767"/>
    <w:rsid w:val="5775015B"/>
    <w:rsid w:val="57771F74"/>
    <w:rsid w:val="577A116E"/>
    <w:rsid w:val="57824A15"/>
    <w:rsid w:val="57853398"/>
    <w:rsid w:val="5785783C"/>
    <w:rsid w:val="5789732C"/>
    <w:rsid w:val="578E252E"/>
    <w:rsid w:val="579D4B86"/>
    <w:rsid w:val="57A04A8C"/>
    <w:rsid w:val="57A23F4A"/>
    <w:rsid w:val="57A72A5D"/>
    <w:rsid w:val="57B939F8"/>
    <w:rsid w:val="57BE087E"/>
    <w:rsid w:val="57C136CD"/>
    <w:rsid w:val="57C54229"/>
    <w:rsid w:val="57CC1813"/>
    <w:rsid w:val="57CC546B"/>
    <w:rsid w:val="57CF05B8"/>
    <w:rsid w:val="57DD4F82"/>
    <w:rsid w:val="57E366B9"/>
    <w:rsid w:val="57E42B33"/>
    <w:rsid w:val="57F11D52"/>
    <w:rsid w:val="57F9CD58"/>
    <w:rsid w:val="58060CBC"/>
    <w:rsid w:val="580857C7"/>
    <w:rsid w:val="58110CA1"/>
    <w:rsid w:val="581408D2"/>
    <w:rsid w:val="581D1822"/>
    <w:rsid w:val="582D1198"/>
    <w:rsid w:val="582E65EE"/>
    <w:rsid w:val="582E724B"/>
    <w:rsid w:val="58340256"/>
    <w:rsid w:val="58344BA2"/>
    <w:rsid w:val="58346B6C"/>
    <w:rsid w:val="583D7BBA"/>
    <w:rsid w:val="584056FE"/>
    <w:rsid w:val="5840639D"/>
    <w:rsid w:val="5844113E"/>
    <w:rsid w:val="58461BB7"/>
    <w:rsid w:val="584823D9"/>
    <w:rsid w:val="584D7502"/>
    <w:rsid w:val="58527FAB"/>
    <w:rsid w:val="5869181F"/>
    <w:rsid w:val="5871762A"/>
    <w:rsid w:val="58757196"/>
    <w:rsid w:val="587D1F7A"/>
    <w:rsid w:val="58880504"/>
    <w:rsid w:val="588B72EC"/>
    <w:rsid w:val="588D77A9"/>
    <w:rsid w:val="58A12C3E"/>
    <w:rsid w:val="58A40196"/>
    <w:rsid w:val="58A81665"/>
    <w:rsid w:val="58AA25AB"/>
    <w:rsid w:val="58AB2A53"/>
    <w:rsid w:val="58AF4324"/>
    <w:rsid w:val="58B008E9"/>
    <w:rsid w:val="58B3356F"/>
    <w:rsid w:val="58C052C3"/>
    <w:rsid w:val="58C223CA"/>
    <w:rsid w:val="58C3623A"/>
    <w:rsid w:val="58C63C68"/>
    <w:rsid w:val="58D84F25"/>
    <w:rsid w:val="58DF11CE"/>
    <w:rsid w:val="58E93DFA"/>
    <w:rsid w:val="58ED4416"/>
    <w:rsid w:val="58F759CA"/>
    <w:rsid w:val="58FF3188"/>
    <w:rsid w:val="59023463"/>
    <w:rsid w:val="59036ABD"/>
    <w:rsid w:val="5907537C"/>
    <w:rsid w:val="590824D3"/>
    <w:rsid w:val="59101387"/>
    <w:rsid w:val="59102873"/>
    <w:rsid w:val="591E39B2"/>
    <w:rsid w:val="591F3ECC"/>
    <w:rsid w:val="5928495F"/>
    <w:rsid w:val="5931719E"/>
    <w:rsid w:val="593E7CA2"/>
    <w:rsid w:val="59433D4F"/>
    <w:rsid w:val="594828CF"/>
    <w:rsid w:val="594D5566"/>
    <w:rsid w:val="59566406"/>
    <w:rsid w:val="5968689B"/>
    <w:rsid w:val="596B0E76"/>
    <w:rsid w:val="596C05FB"/>
    <w:rsid w:val="596E09CB"/>
    <w:rsid w:val="596E23C1"/>
    <w:rsid w:val="596E3951"/>
    <w:rsid w:val="59721CD5"/>
    <w:rsid w:val="597B2CA5"/>
    <w:rsid w:val="597F1DC1"/>
    <w:rsid w:val="597F41EC"/>
    <w:rsid w:val="59821BC3"/>
    <w:rsid w:val="598D05A9"/>
    <w:rsid w:val="599E643A"/>
    <w:rsid w:val="599F3FE2"/>
    <w:rsid w:val="59A3044D"/>
    <w:rsid w:val="59AC5554"/>
    <w:rsid w:val="59AF54C6"/>
    <w:rsid w:val="59B14918"/>
    <w:rsid w:val="59B60181"/>
    <w:rsid w:val="59BC414A"/>
    <w:rsid w:val="59CC01AF"/>
    <w:rsid w:val="59CF1242"/>
    <w:rsid w:val="59D14FBA"/>
    <w:rsid w:val="59D35B1C"/>
    <w:rsid w:val="59D50EBF"/>
    <w:rsid w:val="59D614CD"/>
    <w:rsid w:val="59E50013"/>
    <w:rsid w:val="59E720E8"/>
    <w:rsid w:val="59E75CB2"/>
    <w:rsid w:val="59EA607C"/>
    <w:rsid w:val="59ED2E58"/>
    <w:rsid w:val="59F91E1B"/>
    <w:rsid w:val="59FD190B"/>
    <w:rsid w:val="5A07278A"/>
    <w:rsid w:val="5A0834EF"/>
    <w:rsid w:val="5A0F185C"/>
    <w:rsid w:val="5A117165"/>
    <w:rsid w:val="5A1632FB"/>
    <w:rsid w:val="5A1D0D33"/>
    <w:rsid w:val="5A1F0944"/>
    <w:rsid w:val="5A1F2FFE"/>
    <w:rsid w:val="5A227667"/>
    <w:rsid w:val="5A24333C"/>
    <w:rsid w:val="5A2971D5"/>
    <w:rsid w:val="5A2C42CF"/>
    <w:rsid w:val="5A350DEF"/>
    <w:rsid w:val="5A352BE6"/>
    <w:rsid w:val="5A362D6D"/>
    <w:rsid w:val="5A364E1D"/>
    <w:rsid w:val="5A3711D7"/>
    <w:rsid w:val="5A3C0688"/>
    <w:rsid w:val="5A3C3A68"/>
    <w:rsid w:val="5A46604F"/>
    <w:rsid w:val="5A4B5D59"/>
    <w:rsid w:val="5A4E46F2"/>
    <w:rsid w:val="5A4F1EF3"/>
    <w:rsid w:val="5A5234FD"/>
    <w:rsid w:val="5A547A78"/>
    <w:rsid w:val="5A55501F"/>
    <w:rsid w:val="5A556355"/>
    <w:rsid w:val="5A5C6E06"/>
    <w:rsid w:val="5A6E0A3F"/>
    <w:rsid w:val="5A6F20DD"/>
    <w:rsid w:val="5A7A5763"/>
    <w:rsid w:val="5A8A1EDA"/>
    <w:rsid w:val="5A8B1B1E"/>
    <w:rsid w:val="5A9258B2"/>
    <w:rsid w:val="5A94715C"/>
    <w:rsid w:val="5AA4447D"/>
    <w:rsid w:val="5AA47FD9"/>
    <w:rsid w:val="5AA663E1"/>
    <w:rsid w:val="5AA77AC9"/>
    <w:rsid w:val="5AAB1367"/>
    <w:rsid w:val="5AAC3332"/>
    <w:rsid w:val="5AB52371"/>
    <w:rsid w:val="5AB81CD6"/>
    <w:rsid w:val="5ABA77FD"/>
    <w:rsid w:val="5AC825CF"/>
    <w:rsid w:val="5ACA735B"/>
    <w:rsid w:val="5ADEEA35"/>
    <w:rsid w:val="5AE825BC"/>
    <w:rsid w:val="5AF357FA"/>
    <w:rsid w:val="5AF85E91"/>
    <w:rsid w:val="5AF87B10"/>
    <w:rsid w:val="5AFB7F82"/>
    <w:rsid w:val="5AFF022F"/>
    <w:rsid w:val="5AFF09C4"/>
    <w:rsid w:val="5B073693"/>
    <w:rsid w:val="5B12588A"/>
    <w:rsid w:val="5B155DE7"/>
    <w:rsid w:val="5B2355D7"/>
    <w:rsid w:val="5B2630E4"/>
    <w:rsid w:val="5B3475AF"/>
    <w:rsid w:val="5B465534"/>
    <w:rsid w:val="5B4A2B95"/>
    <w:rsid w:val="5B525BEF"/>
    <w:rsid w:val="5B532442"/>
    <w:rsid w:val="5B5B1DE9"/>
    <w:rsid w:val="5B601221"/>
    <w:rsid w:val="5B603862"/>
    <w:rsid w:val="5B61236E"/>
    <w:rsid w:val="5B681019"/>
    <w:rsid w:val="5B6B44E3"/>
    <w:rsid w:val="5B6C459D"/>
    <w:rsid w:val="5B6D3404"/>
    <w:rsid w:val="5B6F0748"/>
    <w:rsid w:val="5B7731E2"/>
    <w:rsid w:val="5B782279"/>
    <w:rsid w:val="5B7A1C33"/>
    <w:rsid w:val="5B7B3430"/>
    <w:rsid w:val="5B81656C"/>
    <w:rsid w:val="5B820CA8"/>
    <w:rsid w:val="5B89563F"/>
    <w:rsid w:val="5B8B661D"/>
    <w:rsid w:val="5B8D61D7"/>
    <w:rsid w:val="5B8F3469"/>
    <w:rsid w:val="5B953DC6"/>
    <w:rsid w:val="5B955B74"/>
    <w:rsid w:val="5B9661E7"/>
    <w:rsid w:val="5B9D231E"/>
    <w:rsid w:val="5BA44364"/>
    <w:rsid w:val="5BA83AF9"/>
    <w:rsid w:val="5BB22AC2"/>
    <w:rsid w:val="5BB36DB5"/>
    <w:rsid w:val="5BB66216"/>
    <w:rsid w:val="5BB701E0"/>
    <w:rsid w:val="5BC04300"/>
    <w:rsid w:val="5BC30933"/>
    <w:rsid w:val="5BCA1CC1"/>
    <w:rsid w:val="5BCF72D8"/>
    <w:rsid w:val="5BD038C9"/>
    <w:rsid w:val="5BD25946"/>
    <w:rsid w:val="5BD668B8"/>
    <w:rsid w:val="5BD82630"/>
    <w:rsid w:val="5BE42089"/>
    <w:rsid w:val="5BF2000D"/>
    <w:rsid w:val="5BF24839"/>
    <w:rsid w:val="5BFB6A13"/>
    <w:rsid w:val="5BFE6A15"/>
    <w:rsid w:val="5C0A0310"/>
    <w:rsid w:val="5C0B3B24"/>
    <w:rsid w:val="5C142F3C"/>
    <w:rsid w:val="5C1679CD"/>
    <w:rsid w:val="5C1909F5"/>
    <w:rsid w:val="5C1967A5"/>
    <w:rsid w:val="5C1A7F9B"/>
    <w:rsid w:val="5C2A2760"/>
    <w:rsid w:val="5C3B1497"/>
    <w:rsid w:val="5C406532"/>
    <w:rsid w:val="5C49708A"/>
    <w:rsid w:val="5C4B4EE4"/>
    <w:rsid w:val="5C4E644E"/>
    <w:rsid w:val="5C515F3F"/>
    <w:rsid w:val="5C52680F"/>
    <w:rsid w:val="5C565945"/>
    <w:rsid w:val="5C58107B"/>
    <w:rsid w:val="5C583771"/>
    <w:rsid w:val="5C596D5B"/>
    <w:rsid w:val="5C5C3FFC"/>
    <w:rsid w:val="5C5F3C73"/>
    <w:rsid w:val="5C602626"/>
    <w:rsid w:val="5C6300BB"/>
    <w:rsid w:val="5C642116"/>
    <w:rsid w:val="5C6A7FBB"/>
    <w:rsid w:val="5C7306F6"/>
    <w:rsid w:val="5C75003B"/>
    <w:rsid w:val="5C78796F"/>
    <w:rsid w:val="5C806824"/>
    <w:rsid w:val="5C887752"/>
    <w:rsid w:val="5C905172"/>
    <w:rsid w:val="5C954CE0"/>
    <w:rsid w:val="5CA01740"/>
    <w:rsid w:val="5CAE15E3"/>
    <w:rsid w:val="5CB00B96"/>
    <w:rsid w:val="5CBC3D00"/>
    <w:rsid w:val="5CCD61CB"/>
    <w:rsid w:val="5CCE64D9"/>
    <w:rsid w:val="5CD050B5"/>
    <w:rsid w:val="5CD97FB8"/>
    <w:rsid w:val="5CDC1CAC"/>
    <w:rsid w:val="5CDD4CA6"/>
    <w:rsid w:val="5CDD5A24"/>
    <w:rsid w:val="5CDD77D2"/>
    <w:rsid w:val="5CDE394D"/>
    <w:rsid w:val="5CDF79EE"/>
    <w:rsid w:val="5CF05490"/>
    <w:rsid w:val="5CFD73AB"/>
    <w:rsid w:val="5CFF4783"/>
    <w:rsid w:val="5D0134C1"/>
    <w:rsid w:val="5D041FC8"/>
    <w:rsid w:val="5D053CC4"/>
    <w:rsid w:val="5D072AA1"/>
    <w:rsid w:val="5D0D049B"/>
    <w:rsid w:val="5D2349AC"/>
    <w:rsid w:val="5D27376D"/>
    <w:rsid w:val="5D2932E2"/>
    <w:rsid w:val="5D2B6790"/>
    <w:rsid w:val="5D350DE0"/>
    <w:rsid w:val="5D3D7E97"/>
    <w:rsid w:val="5D455736"/>
    <w:rsid w:val="5D4635C9"/>
    <w:rsid w:val="5D4B67F1"/>
    <w:rsid w:val="5D4E06D0"/>
    <w:rsid w:val="5D5201C0"/>
    <w:rsid w:val="5D5303FD"/>
    <w:rsid w:val="5D541385"/>
    <w:rsid w:val="5D722F06"/>
    <w:rsid w:val="5D736E48"/>
    <w:rsid w:val="5D775E79"/>
    <w:rsid w:val="5D95292C"/>
    <w:rsid w:val="5DA0046E"/>
    <w:rsid w:val="5DA8273F"/>
    <w:rsid w:val="5DB01B31"/>
    <w:rsid w:val="5DB42C29"/>
    <w:rsid w:val="5DB91FED"/>
    <w:rsid w:val="5DBC4144"/>
    <w:rsid w:val="5DC7295C"/>
    <w:rsid w:val="5DC80482"/>
    <w:rsid w:val="5DCB54F2"/>
    <w:rsid w:val="5DD25AD6"/>
    <w:rsid w:val="5DD43D32"/>
    <w:rsid w:val="5DD66408"/>
    <w:rsid w:val="5DD930FB"/>
    <w:rsid w:val="5DDB1F64"/>
    <w:rsid w:val="5DED0147"/>
    <w:rsid w:val="5DEF9A78"/>
    <w:rsid w:val="5DF04330"/>
    <w:rsid w:val="5DF72093"/>
    <w:rsid w:val="5DFA1C62"/>
    <w:rsid w:val="5DFC59C2"/>
    <w:rsid w:val="5E013BC7"/>
    <w:rsid w:val="5E015742"/>
    <w:rsid w:val="5E115985"/>
    <w:rsid w:val="5E127A61"/>
    <w:rsid w:val="5E164C2E"/>
    <w:rsid w:val="5E1F201C"/>
    <w:rsid w:val="5E2433A9"/>
    <w:rsid w:val="5E257683"/>
    <w:rsid w:val="5E261E8C"/>
    <w:rsid w:val="5E2F5C32"/>
    <w:rsid w:val="5E315E4F"/>
    <w:rsid w:val="5E3239CA"/>
    <w:rsid w:val="5E341E34"/>
    <w:rsid w:val="5E3641C2"/>
    <w:rsid w:val="5E392F82"/>
    <w:rsid w:val="5E4374AB"/>
    <w:rsid w:val="5E5166CA"/>
    <w:rsid w:val="5E5A49A9"/>
    <w:rsid w:val="5E743CBD"/>
    <w:rsid w:val="5E7FC496"/>
    <w:rsid w:val="5E834B4E"/>
    <w:rsid w:val="5E8515FB"/>
    <w:rsid w:val="5E873DAB"/>
    <w:rsid w:val="5E90549B"/>
    <w:rsid w:val="5E974010"/>
    <w:rsid w:val="5E9F3105"/>
    <w:rsid w:val="5EA47457"/>
    <w:rsid w:val="5EA8559E"/>
    <w:rsid w:val="5EAE1426"/>
    <w:rsid w:val="5EB17168"/>
    <w:rsid w:val="5EB46A8D"/>
    <w:rsid w:val="5EB66889"/>
    <w:rsid w:val="5EBD9DE1"/>
    <w:rsid w:val="5EC24ED2"/>
    <w:rsid w:val="5EC872D1"/>
    <w:rsid w:val="5ECA0CDE"/>
    <w:rsid w:val="5ED30E74"/>
    <w:rsid w:val="5EDF50FD"/>
    <w:rsid w:val="5EEA4A34"/>
    <w:rsid w:val="5EEF5ECA"/>
    <w:rsid w:val="5EF62DCD"/>
    <w:rsid w:val="5EF706CD"/>
    <w:rsid w:val="5EF76E11"/>
    <w:rsid w:val="5EF98FDA"/>
    <w:rsid w:val="5EFA069A"/>
    <w:rsid w:val="5EFED5AD"/>
    <w:rsid w:val="5F0D2402"/>
    <w:rsid w:val="5F0F0833"/>
    <w:rsid w:val="5F1246FF"/>
    <w:rsid w:val="5F166FCB"/>
    <w:rsid w:val="5F1DF726"/>
    <w:rsid w:val="5F1EF8DF"/>
    <w:rsid w:val="5F2C537D"/>
    <w:rsid w:val="5F2F2A02"/>
    <w:rsid w:val="5F3D1EA7"/>
    <w:rsid w:val="5F3F60A2"/>
    <w:rsid w:val="5F471C03"/>
    <w:rsid w:val="5F4721B4"/>
    <w:rsid w:val="5F534C2F"/>
    <w:rsid w:val="5F5C446F"/>
    <w:rsid w:val="5F5F2985"/>
    <w:rsid w:val="5F624A24"/>
    <w:rsid w:val="5F64478E"/>
    <w:rsid w:val="5F70139A"/>
    <w:rsid w:val="5F7268F8"/>
    <w:rsid w:val="5F7F70F5"/>
    <w:rsid w:val="5F7F7267"/>
    <w:rsid w:val="5F864D40"/>
    <w:rsid w:val="5F8735A9"/>
    <w:rsid w:val="5F893C41"/>
    <w:rsid w:val="5F921A64"/>
    <w:rsid w:val="5F9E701B"/>
    <w:rsid w:val="5FB0634F"/>
    <w:rsid w:val="5FC43A71"/>
    <w:rsid w:val="5FC5212F"/>
    <w:rsid w:val="5FC52BDA"/>
    <w:rsid w:val="5FC7341A"/>
    <w:rsid w:val="5FC92290"/>
    <w:rsid w:val="5FCB6008"/>
    <w:rsid w:val="5FCC276A"/>
    <w:rsid w:val="5FD03C5C"/>
    <w:rsid w:val="5FD10DCB"/>
    <w:rsid w:val="5FD97D63"/>
    <w:rsid w:val="5FDBF940"/>
    <w:rsid w:val="5FE12219"/>
    <w:rsid w:val="5FE9727F"/>
    <w:rsid w:val="5FF57ACC"/>
    <w:rsid w:val="5FF67529"/>
    <w:rsid w:val="5FFEE947"/>
    <w:rsid w:val="5FFFA26F"/>
    <w:rsid w:val="600A2B87"/>
    <w:rsid w:val="600E6F4D"/>
    <w:rsid w:val="60141A54"/>
    <w:rsid w:val="602D4194"/>
    <w:rsid w:val="603242D9"/>
    <w:rsid w:val="60382FA1"/>
    <w:rsid w:val="603D1602"/>
    <w:rsid w:val="60455DBA"/>
    <w:rsid w:val="60583D40"/>
    <w:rsid w:val="605D58D7"/>
    <w:rsid w:val="605E6E7C"/>
    <w:rsid w:val="6069563C"/>
    <w:rsid w:val="606A4B4C"/>
    <w:rsid w:val="606E6D1C"/>
    <w:rsid w:val="60761161"/>
    <w:rsid w:val="607D4EB4"/>
    <w:rsid w:val="60824919"/>
    <w:rsid w:val="60844C26"/>
    <w:rsid w:val="60885078"/>
    <w:rsid w:val="609B00D0"/>
    <w:rsid w:val="609D5A6B"/>
    <w:rsid w:val="60A24917"/>
    <w:rsid w:val="60A50E76"/>
    <w:rsid w:val="60AE1334"/>
    <w:rsid w:val="60BD3BA3"/>
    <w:rsid w:val="60CF7C1C"/>
    <w:rsid w:val="60D0318C"/>
    <w:rsid w:val="60D4640A"/>
    <w:rsid w:val="60D756BA"/>
    <w:rsid w:val="60E107A2"/>
    <w:rsid w:val="60F111C8"/>
    <w:rsid w:val="60F27F18"/>
    <w:rsid w:val="60F52C89"/>
    <w:rsid w:val="60FA5107"/>
    <w:rsid w:val="610F0176"/>
    <w:rsid w:val="611D0AE5"/>
    <w:rsid w:val="612105D5"/>
    <w:rsid w:val="612560AC"/>
    <w:rsid w:val="612C0D28"/>
    <w:rsid w:val="612F361F"/>
    <w:rsid w:val="614322A5"/>
    <w:rsid w:val="61487DD0"/>
    <w:rsid w:val="614C3178"/>
    <w:rsid w:val="614C4F26"/>
    <w:rsid w:val="614F22B7"/>
    <w:rsid w:val="61513201"/>
    <w:rsid w:val="616D55C9"/>
    <w:rsid w:val="617611C7"/>
    <w:rsid w:val="617D485B"/>
    <w:rsid w:val="618172C6"/>
    <w:rsid w:val="618F3DEA"/>
    <w:rsid w:val="61917EE2"/>
    <w:rsid w:val="61971C41"/>
    <w:rsid w:val="619C7FCA"/>
    <w:rsid w:val="619D4863"/>
    <w:rsid w:val="61A46B11"/>
    <w:rsid w:val="61A84056"/>
    <w:rsid w:val="61AB7586"/>
    <w:rsid w:val="61B50D1E"/>
    <w:rsid w:val="61B72CE8"/>
    <w:rsid w:val="61B94FE5"/>
    <w:rsid w:val="61C256EA"/>
    <w:rsid w:val="61C3168D"/>
    <w:rsid w:val="61C947C9"/>
    <w:rsid w:val="61CB6793"/>
    <w:rsid w:val="61D07906"/>
    <w:rsid w:val="61D36DC8"/>
    <w:rsid w:val="61DC63FD"/>
    <w:rsid w:val="61E21CFC"/>
    <w:rsid w:val="61E25B08"/>
    <w:rsid w:val="61E547CB"/>
    <w:rsid w:val="61ED4DF6"/>
    <w:rsid w:val="61EE5733"/>
    <w:rsid w:val="61F05863"/>
    <w:rsid w:val="61F12394"/>
    <w:rsid w:val="61F33837"/>
    <w:rsid w:val="61F5736C"/>
    <w:rsid w:val="620E3F5D"/>
    <w:rsid w:val="62174463"/>
    <w:rsid w:val="62255902"/>
    <w:rsid w:val="622A20D0"/>
    <w:rsid w:val="622F64A8"/>
    <w:rsid w:val="622F6D22"/>
    <w:rsid w:val="62341ED2"/>
    <w:rsid w:val="624113D6"/>
    <w:rsid w:val="624E3350"/>
    <w:rsid w:val="6252656D"/>
    <w:rsid w:val="62540215"/>
    <w:rsid w:val="625978FB"/>
    <w:rsid w:val="625B3673"/>
    <w:rsid w:val="625C563D"/>
    <w:rsid w:val="625D4992"/>
    <w:rsid w:val="62740BD9"/>
    <w:rsid w:val="62792AF3"/>
    <w:rsid w:val="627D1F90"/>
    <w:rsid w:val="628C1A7E"/>
    <w:rsid w:val="628F5A13"/>
    <w:rsid w:val="62970423"/>
    <w:rsid w:val="6299419B"/>
    <w:rsid w:val="629F1D70"/>
    <w:rsid w:val="62A3326C"/>
    <w:rsid w:val="62B45479"/>
    <w:rsid w:val="62B60CD4"/>
    <w:rsid w:val="62D13935"/>
    <w:rsid w:val="62D376AD"/>
    <w:rsid w:val="62D84CC4"/>
    <w:rsid w:val="62DB0C58"/>
    <w:rsid w:val="62E01DCA"/>
    <w:rsid w:val="62E25B42"/>
    <w:rsid w:val="62EB3FD4"/>
    <w:rsid w:val="62EC076F"/>
    <w:rsid w:val="62EE098B"/>
    <w:rsid w:val="62F3724B"/>
    <w:rsid w:val="62FC3757"/>
    <w:rsid w:val="630B1946"/>
    <w:rsid w:val="630C2BBF"/>
    <w:rsid w:val="630E4B89"/>
    <w:rsid w:val="63225184"/>
    <w:rsid w:val="632A0040"/>
    <w:rsid w:val="63416D0D"/>
    <w:rsid w:val="634C1E3F"/>
    <w:rsid w:val="634C3904"/>
    <w:rsid w:val="635822A8"/>
    <w:rsid w:val="63585E05"/>
    <w:rsid w:val="635C3194"/>
    <w:rsid w:val="636E5628"/>
    <w:rsid w:val="636E73D6"/>
    <w:rsid w:val="637827E8"/>
    <w:rsid w:val="637A5C81"/>
    <w:rsid w:val="637DF621"/>
    <w:rsid w:val="637F7AA1"/>
    <w:rsid w:val="63844520"/>
    <w:rsid w:val="639037F0"/>
    <w:rsid w:val="63931AD1"/>
    <w:rsid w:val="639454C5"/>
    <w:rsid w:val="639E4DA7"/>
    <w:rsid w:val="63A9227C"/>
    <w:rsid w:val="63B132F4"/>
    <w:rsid w:val="63B23767"/>
    <w:rsid w:val="63BE3C39"/>
    <w:rsid w:val="63BF4625"/>
    <w:rsid w:val="63DD455C"/>
    <w:rsid w:val="63E137D0"/>
    <w:rsid w:val="63E453B6"/>
    <w:rsid w:val="63F925D4"/>
    <w:rsid w:val="63FEA06B"/>
    <w:rsid w:val="64056924"/>
    <w:rsid w:val="640600B1"/>
    <w:rsid w:val="640D0F4B"/>
    <w:rsid w:val="64142E11"/>
    <w:rsid w:val="6417181C"/>
    <w:rsid w:val="641D3EE8"/>
    <w:rsid w:val="642D103F"/>
    <w:rsid w:val="643636CF"/>
    <w:rsid w:val="643B19AE"/>
    <w:rsid w:val="643B5A5D"/>
    <w:rsid w:val="643F0D73"/>
    <w:rsid w:val="64424E1B"/>
    <w:rsid w:val="64430863"/>
    <w:rsid w:val="644E3A36"/>
    <w:rsid w:val="64543B1C"/>
    <w:rsid w:val="64567A05"/>
    <w:rsid w:val="645E569D"/>
    <w:rsid w:val="645E744B"/>
    <w:rsid w:val="64686F03"/>
    <w:rsid w:val="647276BD"/>
    <w:rsid w:val="64742C25"/>
    <w:rsid w:val="647B3CD5"/>
    <w:rsid w:val="64805613"/>
    <w:rsid w:val="64882719"/>
    <w:rsid w:val="649317EA"/>
    <w:rsid w:val="64947310"/>
    <w:rsid w:val="649F3D07"/>
    <w:rsid w:val="64A55079"/>
    <w:rsid w:val="64A946A8"/>
    <w:rsid w:val="64AE3C2A"/>
    <w:rsid w:val="64AF4728"/>
    <w:rsid w:val="64B006D2"/>
    <w:rsid w:val="64B05B46"/>
    <w:rsid w:val="64B928D3"/>
    <w:rsid w:val="64C06458"/>
    <w:rsid w:val="64C16B3D"/>
    <w:rsid w:val="64CA4AE0"/>
    <w:rsid w:val="64CA7036"/>
    <w:rsid w:val="64D07188"/>
    <w:rsid w:val="64DD4BD5"/>
    <w:rsid w:val="64E8007D"/>
    <w:rsid w:val="64F0043D"/>
    <w:rsid w:val="64FA0701"/>
    <w:rsid w:val="65007755"/>
    <w:rsid w:val="650113FE"/>
    <w:rsid w:val="650602CD"/>
    <w:rsid w:val="65091AAC"/>
    <w:rsid w:val="650C6EA7"/>
    <w:rsid w:val="65152283"/>
    <w:rsid w:val="65181CEF"/>
    <w:rsid w:val="651B74A0"/>
    <w:rsid w:val="651D41E8"/>
    <w:rsid w:val="65260308"/>
    <w:rsid w:val="652E32C1"/>
    <w:rsid w:val="653065DB"/>
    <w:rsid w:val="6532281F"/>
    <w:rsid w:val="65332685"/>
    <w:rsid w:val="6534618B"/>
    <w:rsid w:val="653855DE"/>
    <w:rsid w:val="65390384"/>
    <w:rsid w:val="653B3925"/>
    <w:rsid w:val="65525986"/>
    <w:rsid w:val="655F03DC"/>
    <w:rsid w:val="65610A4C"/>
    <w:rsid w:val="65613696"/>
    <w:rsid w:val="65683817"/>
    <w:rsid w:val="65736F26"/>
    <w:rsid w:val="65754115"/>
    <w:rsid w:val="6576016F"/>
    <w:rsid w:val="657F3B1C"/>
    <w:rsid w:val="65827169"/>
    <w:rsid w:val="658621D3"/>
    <w:rsid w:val="65880C52"/>
    <w:rsid w:val="658F4601"/>
    <w:rsid w:val="6598698C"/>
    <w:rsid w:val="65A417D5"/>
    <w:rsid w:val="65A51808"/>
    <w:rsid w:val="65B317D4"/>
    <w:rsid w:val="65C20EF8"/>
    <w:rsid w:val="65C55638"/>
    <w:rsid w:val="65C563FD"/>
    <w:rsid w:val="65C634F9"/>
    <w:rsid w:val="65C91D87"/>
    <w:rsid w:val="65C93C87"/>
    <w:rsid w:val="65DA3ECC"/>
    <w:rsid w:val="65DC0F6F"/>
    <w:rsid w:val="65DF154C"/>
    <w:rsid w:val="65E574C0"/>
    <w:rsid w:val="65E903C3"/>
    <w:rsid w:val="65EB11B2"/>
    <w:rsid w:val="65EB2F60"/>
    <w:rsid w:val="65FD2831"/>
    <w:rsid w:val="6615ED3C"/>
    <w:rsid w:val="661A7008"/>
    <w:rsid w:val="661D0CB9"/>
    <w:rsid w:val="661D62C6"/>
    <w:rsid w:val="661E490B"/>
    <w:rsid w:val="66223944"/>
    <w:rsid w:val="662A6485"/>
    <w:rsid w:val="662E4EF3"/>
    <w:rsid w:val="664319DB"/>
    <w:rsid w:val="664B1C51"/>
    <w:rsid w:val="664B6A34"/>
    <w:rsid w:val="664C5DA1"/>
    <w:rsid w:val="66594992"/>
    <w:rsid w:val="665E2C60"/>
    <w:rsid w:val="6664764C"/>
    <w:rsid w:val="66667FDF"/>
    <w:rsid w:val="666A657B"/>
    <w:rsid w:val="666D11A1"/>
    <w:rsid w:val="667F6764"/>
    <w:rsid w:val="66865219"/>
    <w:rsid w:val="668A6DCE"/>
    <w:rsid w:val="668B3E49"/>
    <w:rsid w:val="66903148"/>
    <w:rsid w:val="6696244D"/>
    <w:rsid w:val="66990C0E"/>
    <w:rsid w:val="669D7007"/>
    <w:rsid w:val="66AC60D0"/>
    <w:rsid w:val="66B57759"/>
    <w:rsid w:val="66C062C7"/>
    <w:rsid w:val="66C8596B"/>
    <w:rsid w:val="66D41C46"/>
    <w:rsid w:val="66D461C8"/>
    <w:rsid w:val="66D9086C"/>
    <w:rsid w:val="66DF7F00"/>
    <w:rsid w:val="66E12C28"/>
    <w:rsid w:val="66E418B0"/>
    <w:rsid w:val="66EA6D97"/>
    <w:rsid w:val="66ED1A86"/>
    <w:rsid w:val="66F036FD"/>
    <w:rsid w:val="66F27DA3"/>
    <w:rsid w:val="67020D72"/>
    <w:rsid w:val="670229FE"/>
    <w:rsid w:val="672753C2"/>
    <w:rsid w:val="67344568"/>
    <w:rsid w:val="673606E6"/>
    <w:rsid w:val="67380427"/>
    <w:rsid w:val="673F7A07"/>
    <w:rsid w:val="673FF8B5"/>
    <w:rsid w:val="67407D01"/>
    <w:rsid w:val="6744501E"/>
    <w:rsid w:val="674A63AC"/>
    <w:rsid w:val="675A65EF"/>
    <w:rsid w:val="675B2367"/>
    <w:rsid w:val="67640A94"/>
    <w:rsid w:val="6764121C"/>
    <w:rsid w:val="67652DD9"/>
    <w:rsid w:val="676A1F53"/>
    <w:rsid w:val="676C6322"/>
    <w:rsid w:val="677156E7"/>
    <w:rsid w:val="67746F85"/>
    <w:rsid w:val="677671A1"/>
    <w:rsid w:val="6778381C"/>
    <w:rsid w:val="67787CAA"/>
    <w:rsid w:val="677A1149"/>
    <w:rsid w:val="677D408C"/>
    <w:rsid w:val="67896ED4"/>
    <w:rsid w:val="678B1E3E"/>
    <w:rsid w:val="678D2405"/>
    <w:rsid w:val="678E6713"/>
    <w:rsid w:val="67982C74"/>
    <w:rsid w:val="67A13757"/>
    <w:rsid w:val="67A148E8"/>
    <w:rsid w:val="67A750CC"/>
    <w:rsid w:val="67A87013"/>
    <w:rsid w:val="67AB4FF1"/>
    <w:rsid w:val="67AB6E4B"/>
    <w:rsid w:val="67AB7CE7"/>
    <w:rsid w:val="67B11ADD"/>
    <w:rsid w:val="67B148DD"/>
    <w:rsid w:val="67BD20FC"/>
    <w:rsid w:val="67BD26DA"/>
    <w:rsid w:val="67BFC8F7"/>
    <w:rsid w:val="67BFEA0A"/>
    <w:rsid w:val="67C22120"/>
    <w:rsid w:val="67C5303F"/>
    <w:rsid w:val="67C9107F"/>
    <w:rsid w:val="67C972D1"/>
    <w:rsid w:val="67D14751"/>
    <w:rsid w:val="67DB53A3"/>
    <w:rsid w:val="67DD6E68"/>
    <w:rsid w:val="67E05D3A"/>
    <w:rsid w:val="67E33E17"/>
    <w:rsid w:val="67E4410B"/>
    <w:rsid w:val="67E718D7"/>
    <w:rsid w:val="67E860AE"/>
    <w:rsid w:val="67EE6D37"/>
    <w:rsid w:val="67F23AD3"/>
    <w:rsid w:val="67F43344"/>
    <w:rsid w:val="67F51BC8"/>
    <w:rsid w:val="67F767FA"/>
    <w:rsid w:val="67FF839A"/>
    <w:rsid w:val="68016A6B"/>
    <w:rsid w:val="680421A7"/>
    <w:rsid w:val="68074E62"/>
    <w:rsid w:val="680915C7"/>
    <w:rsid w:val="68117C8E"/>
    <w:rsid w:val="681C5653"/>
    <w:rsid w:val="681E2CD8"/>
    <w:rsid w:val="6820419B"/>
    <w:rsid w:val="68210EBB"/>
    <w:rsid w:val="68224C33"/>
    <w:rsid w:val="6824407E"/>
    <w:rsid w:val="682A2E18"/>
    <w:rsid w:val="682C185B"/>
    <w:rsid w:val="682D71B8"/>
    <w:rsid w:val="68336E40"/>
    <w:rsid w:val="68354DFF"/>
    <w:rsid w:val="683934CF"/>
    <w:rsid w:val="683E75F2"/>
    <w:rsid w:val="684011EA"/>
    <w:rsid w:val="684C7C27"/>
    <w:rsid w:val="68527000"/>
    <w:rsid w:val="68532AA2"/>
    <w:rsid w:val="685C1EF3"/>
    <w:rsid w:val="685D6100"/>
    <w:rsid w:val="685F6714"/>
    <w:rsid w:val="686B1FB6"/>
    <w:rsid w:val="686E2365"/>
    <w:rsid w:val="68753EAA"/>
    <w:rsid w:val="68790962"/>
    <w:rsid w:val="687C2D48"/>
    <w:rsid w:val="687D3C28"/>
    <w:rsid w:val="68803790"/>
    <w:rsid w:val="688A4551"/>
    <w:rsid w:val="68923B67"/>
    <w:rsid w:val="68A1024E"/>
    <w:rsid w:val="68A47863"/>
    <w:rsid w:val="68A9ABE5"/>
    <w:rsid w:val="68B166E3"/>
    <w:rsid w:val="68B4717D"/>
    <w:rsid w:val="68BF35E9"/>
    <w:rsid w:val="68C77CB4"/>
    <w:rsid w:val="68C8423E"/>
    <w:rsid w:val="68CC41F7"/>
    <w:rsid w:val="68D26659"/>
    <w:rsid w:val="68D67EF7"/>
    <w:rsid w:val="68DC7335"/>
    <w:rsid w:val="68E27F9E"/>
    <w:rsid w:val="68E5213B"/>
    <w:rsid w:val="68ED7415"/>
    <w:rsid w:val="68F71C1C"/>
    <w:rsid w:val="6902582B"/>
    <w:rsid w:val="690A194F"/>
    <w:rsid w:val="690B2E1D"/>
    <w:rsid w:val="69130E0F"/>
    <w:rsid w:val="691D1B5D"/>
    <w:rsid w:val="691D5B26"/>
    <w:rsid w:val="6921166B"/>
    <w:rsid w:val="69265EC4"/>
    <w:rsid w:val="69294CB0"/>
    <w:rsid w:val="692B0ED3"/>
    <w:rsid w:val="692F585A"/>
    <w:rsid w:val="693A0274"/>
    <w:rsid w:val="693E4216"/>
    <w:rsid w:val="69407982"/>
    <w:rsid w:val="69445B98"/>
    <w:rsid w:val="694A1263"/>
    <w:rsid w:val="694B6482"/>
    <w:rsid w:val="694B67E8"/>
    <w:rsid w:val="695F505F"/>
    <w:rsid w:val="6965523E"/>
    <w:rsid w:val="69735746"/>
    <w:rsid w:val="697906F1"/>
    <w:rsid w:val="69831701"/>
    <w:rsid w:val="69914594"/>
    <w:rsid w:val="699D0E11"/>
    <w:rsid w:val="699F478D"/>
    <w:rsid w:val="69A022B3"/>
    <w:rsid w:val="69B33D95"/>
    <w:rsid w:val="69B47E72"/>
    <w:rsid w:val="69BB5960"/>
    <w:rsid w:val="69BB62D9"/>
    <w:rsid w:val="69BD4846"/>
    <w:rsid w:val="69BF0F3C"/>
    <w:rsid w:val="69C2047C"/>
    <w:rsid w:val="69D05E80"/>
    <w:rsid w:val="69D411EB"/>
    <w:rsid w:val="69DA57C5"/>
    <w:rsid w:val="69F26DB4"/>
    <w:rsid w:val="69F32255"/>
    <w:rsid w:val="69F327FE"/>
    <w:rsid w:val="69F472EB"/>
    <w:rsid w:val="69F66377"/>
    <w:rsid w:val="69FC2A49"/>
    <w:rsid w:val="69FE3F54"/>
    <w:rsid w:val="6A0445F0"/>
    <w:rsid w:val="6A05763C"/>
    <w:rsid w:val="6A0A73E4"/>
    <w:rsid w:val="6A0E0FD4"/>
    <w:rsid w:val="6A246A40"/>
    <w:rsid w:val="6A286A38"/>
    <w:rsid w:val="6A291816"/>
    <w:rsid w:val="6A401CB8"/>
    <w:rsid w:val="6A40521D"/>
    <w:rsid w:val="6A4F4439"/>
    <w:rsid w:val="6A5C4E5B"/>
    <w:rsid w:val="6A5D3369"/>
    <w:rsid w:val="6A627569"/>
    <w:rsid w:val="6A687FED"/>
    <w:rsid w:val="6A6E7FAC"/>
    <w:rsid w:val="6A773192"/>
    <w:rsid w:val="6A7D64F8"/>
    <w:rsid w:val="6A813E93"/>
    <w:rsid w:val="6A81441B"/>
    <w:rsid w:val="6A825747"/>
    <w:rsid w:val="6A841BD5"/>
    <w:rsid w:val="6A842920"/>
    <w:rsid w:val="6A935974"/>
    <w:rsid w:val="6A95793E"/>
    <w:rsid w:val="6A9E0CCD"/>
    <w:rsid w:val="6A9F28FE"/>
    <w:rsid w:val="6AA446DA"/>
    <w:rsid w:val="6AAE3250"/>
    <w:rsid w:val="6AB204F0"/>
    <w:rsid w:val="6AB747E6"/>
    <w:rsid w:val="6AB778B5"/>
    <w:rsid w:val="6AB8144A"/>
    <w:rsid w:val="6AB930C5"/>
    <w:rsid w:val="6AC326FD"/>
    <w:rsid w:val="6AC367CC"/>
    <w:rsid w:val="6AC76B59"/>
    <w:rsid w:val="6ACB3360"/>
    <w:rsid w:val="6ACD4982"/>
    <w:rsid w:val="6ADC37BF"/>
    <w:rsid w:val="6AE10DD5"/>
    <w:rsid w:val="6AE471E3"/>
    <w:rsid w:val="6AE67B40"/>
    <w:rsid w:val="6AEF713A"/>
    <w:rsid w:val="6AFB1C0B"/>
    <w:rsid w:val="6B0133E3"/>
    <w:rsid w:val="6B04087D"/>
    <w:rsid w:val="6B046B45"/>
    <w:rsid w:val="6B0D3978"/>
    <w:rsid w:val="6B0F74F3"/>
    <w:rsid w:val="6B117CD8"/>
    <w:rsid w:val="6B1550E3"/>
    <w:rsid w:val="6B1C38FA"/>
    <w:rsid w:val="6B234F4A"/>
    <w:rsid w:val="6B250CC2"/>
    <w:rsid w:val="6B317667"/>
    <w:rsid w:val="6B34678D"/>
    <w:rsid w:val="6B359F0C"/>
    <w:rsid w:val="6B3A49C5"/>
    <w:rsid w:val="6B4C79B3"/>
    <w:rsid w:val="6B6712DB"/>
    <w:rsid w:val="6B674B73"/>
    <w:rsid w:val="6B6B4ED6"/>
    <w:rsid w:val="6B71464E"/>
    <w:rsid w:val="6B797FBF"/>
    <w:rsid w:val="6B827EC3"/>
    <w:rsid w:val="6B855C05"/>
    <w:rsid w:val="6B981494"/>
    <w:rsid w:val="6B9E2401"/>
    <w:rsid w:val="6BA1581E"/>
    <w:rsid w:val="6BA50055"/>
    <w:rsid w:val="6BAC4F3F"/>
    <w:rsid w:val="6BAF2C82"/>
    <w:rsid w:val="6BAF7FE0"/>
    <w:rsid w:val="6BBA3B00"/>
    <w:rsid w:val="6BBE231A"/>
    <w:rsid w:val="6BBF1117"/>
    <w:rsid w:val="6BC22D28"/>
    <w:rsid w:val="6BCA3618"/>
    <w:rsid w:val="6BCE6C25"/>
    <w:rsid w:val="6BCF6E80"/>
    <w:rsid w:val="6BD34BC2"/>
    <w:rsid w:val="6BD704F9"/>
    <w:rsid w:val="6BDB5825"/>
    <w:rsid w:val="6BE044A8"/>
    <w:rsid w:val="6BE26BB3"/>
    <w:rsid w:val="6BEC70AB"/>
    <w:rsid w:val="6C0528A2"/>
    <w:rsid w:val="6C060AF4"/>
    <w:rsid w:val="6C0A7EB8"/>
    <w:rsid w:val="6C0B016F"/>
    <w:rsid w:val="6C0B4AC2"/>
    <w:rsid w:val="6C0F20C8"/>
    <w:rsid w:val="6C1442D8"/>
    <w:rsid w:val="6C1470FF"/>
    <w:rsid w:val="6C1A459F"/>
    <w:rsid w:val="6C1D408F"/>
    <w:rsid w:val="6C1D5E3D"/>
    <w:rsid w:val="6C3D1F5F"/>
    <w:rsid w:val="6C4249DA"/>
    <w:rsid w:val="6C465394"/>
    <w:rsid w:val="6C4B29AA"/>
    <w:rsid w:val="6C501D6F"/>
    <w:rsid w:val="6C5724E2"/>
    <w:rsid w:val="6C5969F2"/>
    <w:rsid w:val="6C6B3291"/>
    <w:rsid w:val="6C766A19"/>
    <w:rsid w:val="6C777FFC"/>
    <w:rsid w:val="6C787517"/>
    <w:rsid w:val="6C7C4454"/>
    <w:rsid w:val="6C7E16F4"/>
    <w:rsid w:val="6C9500C9"/>
    <w:rsid w:val="6C970700"/>
    <w:rsid w:val="6C982E02"/>
    <w:rsid w:val="6CA0156F"/>
    <w:rsid w:val="6CA6670F"/>
    <w:rsid w:val="6CA70E59"/>
    <w:rsid w:val="6CA929E9"/>
    <w:rsid w:val="6CA95A16"/>
    <w:rsid w:val="6CAC79BB"/>
    <w:rsid w:val="6CB02156"/>
    <w:rsid w:val="6CB17C29"/>
    <w:rsid w:val="6CBA18DE"/>
    <w:rsid w:val="6CBD703D"/>
    <w:rsid w:val="6CC1326B"/>
    <w:rsid w:val="6CCB15D9"/>
    <w:rsid w:val="6CCF6ABC"/>
    <w:rsid w:val="6CD00129"/>
    <w:rsid w:val="6CD02EB0"/>
    <w:rsid w:val="6CD14058"/>
    <w:rsid w:val="6CD95A6C"/>
    <w:rsid w:val="6CE06B8D"/>
    <w:rsid w:val="6CE07597"/>
    <w:rsid w:val="6CE17BB7"/>
    <w:rsid w:val="6CE266CC"/>
    <w:rsid w:val="6CE626D3"/>
    <w:rsid w:val="6CE95D1F"/>
    <w:rsid w:val="6CEB4227"/>
    <w:rsid w:val="6CEC143C"/>
    <w:rsid w:val="6CED5B4D"/>
    <w:rsid w:val="6CF053FA"/>
    <w:rsid w:val="6CF52916"/>
    <w:rsid w:val="6CFE3C80"/>
    <w:rsid w:val="6D072D8E"/>
    <w:rsid w:val="6D082649"/>
    <w:rsid w:val="6D0D5EB2"/>
    <w:rsid w:val="6D0D5FCA"/>
    <w:rsid w:val="6D156B14"/>
    <w:rsid w:val="6D257FA0"/>
    <w:rsid w:val="6D275D42"/>
    <w:rsid w:val="6D3330A3"/>
    <w:rsid w:val="6D372F2F"/>
    <w:rsid w:val="6D3C22F3"/>
    <w:rsid w:val="6D4318D3"/>
    <w:rsid w:val="6D434711"/>
    <w:rsid w:val="6D435E73"/>
    <w:rsid w:val="6D4A2C62"/>
    <w:rsid w:val="6D4C4C2C"/>
    <w:rsid w:val="6D4D571D"/>
    <w:rsid w:val="6D5A13F5"/>
    <w:rsid w:val="6D645F3A"/>
    <w:rsid w:val="6D6A6E60"/>
    <w:rsid w:val="6D6B019B"/>
    <w:rsid w:val="6D700232"/>
    <w:rsid w:val="6D7C6263"/>
    <w:rsid w:val="6D7DFC1B"/>
    <w:rsid w:val="6D802E4A"/>
    <w:rsid w:val="6D806684"/>
    <w:rsid w:val="6D92742B"/>
    <w:rsid w:val="6D960624"/>
    <w:rsid w:val="6DA10DE2"/>
    <w:rsid w:val="6DA33806"/>
    <w:rsid w:val="6DA57E98"/>
    <w:rsid w:val="6DAA746E"/>
    <w:rsid w:val="6DAD4F9F"/>
    <w:rsid w:val="6DB02D41"/>
    <w:rsid w:val="6DB10E69"/>
    <w:rsid w:val="6DBA1A8C"/>
    <w:rsid w:val="6DBD3434"/>
    <w:rsid w:val="6DC50B94"/>
    <w:rsid w:val="6DCA78AF"/>
    <w:rsid w:val="6DD24183"/>
    <w:rsid w:val="6DD94CE6"/>
    <w:rsid w:val="6DDD3AD6"/>
    <w:rsid w:val="6DE23063"/>
    <w:rsid w:val="6DE3690D"/>
    <w:rsid w:val="6DE87251"/>
    <w:rsid w:val="6DEC629C"/>
    <w:rsid w:val="6DED1736"/>
    <w:rsid w:val="6DEF55B7"/>
    <w:rsid w:val="6DF008CD"/>
    <w:rsid w:val="6DF37D92"/>
    <w:rsid w:val="6DF77B2E"/>
    <w:rsid w:val="6DFD4A2E"/>
    <w:rsid w:val="6DFD5F26"/>
    <w:rsid w:val="6DFF9A15"/>
    <w:rsid w:val="6E0077C5"/>
    <w:rsid w:val="6E0E3C8F"/>
    <w:rsid w:val="6E112B79"/>
    <w:rsid w:val="6E11552E"/>
    <w:rsid w:val="6E130BDF"/>
    <w:rsid w:val="6E1E7A88"/>
    <w:rsid w:val="6E1F7463"/>
    <w:rsid w:val="6E282078"/>
    <w:rsid w:val="6E3000AA"/>
    <w:rsid w:val="6E4A5A7E"/>
    <w:rsid w:val="6E4F6056"/>
    <w:rsid w:val="6E532631"/>
    <w:rsid w:val="6E557605"/>
    <w:rsid w:val="6E594DBC"/>
    <w:rsid w:val="6E6D40EF"/>
    <w:rsid w:val="6E6E2980"/>
    <w:rsid w:val="6E742AFD"/>
    <w:rsid w:val="6E7605D8"/>
    <w:rsid w:val="6E775756"/>
    <w:rsid w:val="6E7853E5"/>
    <w:rsid w:val="6E880F47"/>
    <w:rsid w:val="6E891568"/>
    <w:rsid w:val="6E8D3EA3"/>
    <w:rsid w:val="6E8D40EC"/>
    <w:rsid w:val="6E8D53D5"/>
    <w:rsid w:val="6E922B12"/>
    <w:rsid w:val="6E9B7297"/>
    <w:rsid w:val="6EA202E3"/>
    <w:rsid w:val="6EA445F4"/>
    <w:rsid w:val="6EAD16FA"/>
    <w:rsid w:val="6EB268D9"/>
    <w:rsid w:val="6EB56801"/>
    <w:rsid w:val="6EC152B5"/>
    <w:rsid w:val="6ECB1B80"/>
    <w:rsid w:val="6ED02B62"/>
    <w:rsid w:val="6ED07F83"/>
    <w:rsid w:val="6ED96454"/>
    <w:rsid w:val="6EDA5A4B"/>
    <w:rsid w:val="6EE51A5E"/>
    <w:rsid w:val="6EEB3A6C"/>
    <w:rsid w:val="6EEF6D09"/>
    <w:rsid w:val="6EF05148"/>
    <w:rsid w:val="6F0230C8"/>
    <w:rsid w:val="6F06705D"/>
    <w:rsid w:val="6F0926A9"/>
    <w:rsid w:val="6F097693"/>
    <w:rsid w:val="6F0B2CEC"/>
    <w:rsid w:val="6F1F569D"/>
    <w:rsid w:val="6F2A00F1"/>
    <w:rsid w:val="6F313CA0"/>
    <w:rsid w:val="6F353615"/>
    <w:rsid w:val="6F573F4F"/>
    <w:rsid w:val="6F5A79FB"/>
    <w:rsid w:val="6F5DA9C7"/>
    <w:rsid w:val="6F5E29F5"/>
    <w:rsid w:val="6F675D4D"/>
    <w:rsid w:val="6F69241D"/>
    <w:rsid w:val="6F6C21F9"/>
    <w:rsid w:val="6F725867"/>
    <w:rsid w:val="6F8306AD"/>
    <w:rsid w:val="6F834209"/>
    <w:rsid w:val="6F975F07"/>
    <w:rsid w:val="6F981D28"/>
    <w:rsid w:val="6F997ED1"/>
    <w:rsid w:val="6FA7614A"/>
    <w:rsid w:val="6FAD2AB3"/>
    <w:rsid w:val="6FAF4FFE"/>
    <w:rsid w:val="6FB6638D"/>
    <w:rsid w:val="6FBD4DD9"/>
    <w:rsid w:val="6FBE248C"/>
    <w:rsid w:val="6FCD36D6"/>
    <w:rsid w:val="6FD01190"/>
    <w:rsid w:val="6FD66A2F"/>
    <w:rsid w:val="6FD871D0"/>
    <w:rsid w:val="6FE769C0"/>
    <w:rsid w:val="6FE80510"/>
    <w:rsid w:val="6FE949B4"/>
    <w:rsid w:val="6FEC0000"/>
    <w:rsid w:val="6FEC84FD"/>
    <w:rsid w:val="6FF13869"/>
    <w:rsid w:val="6FF71530"/>
    <w:rsid w:val="6FF85FDD"/>
    <w:rsid w:val="6FF925BC"/>
    <w:rsid w:val="6FFA4881"/>
    <w:rsid w:val="6FFB4CDF"/>
    <w:rsid w:val="70013704"/>
    <w:rsid w:val="70043DB8"/>
    <w:rsid w:val="700549BA"/>
    <w:rsid w:val="700B0076"/>
    <w:rsid w:val="700C2451"/>
    <w:rsid w:val="701B63EA"/>
    <w:rsid w:val="70206757"/>
    <w:rsid w:val="70344BA7"/>
    <w:rsid w:val="703A1FE3"/>
    <w:rsid w:val="7044466C"/>
    <w:rsid w:val="704B7623"/>
    <w:rsid w:val="7053204E"/>
    <w:rsid w:val="705A531C"/>
    <w:rsid w:val="7066160A"/>
    <w:rsid w:val="70673B2B"/>
    <w:rsid w:val="706B41C6"/>
    <w:rsid w:val="706B4866"/>
    <w:rsid w:val="707521BC"/>
    <w:rsid w:val="707A42B8"/>
    <w:rsid w:val="707C694C"/>
    <w:rsid w:val="707D334E"/>
    <w:rsid w:val="707E2AEB"/>
    <w:rsid w:val="707F0E75"/>
    <w:rsid w:val="7093677C"/>
    <w:rsid w:val="70964618"/>
    <w:rsid w:val="709A41CE"/>
    <w:rsid w:val="709F4716"/>
    <w:rsid w:val="70A3136E"/>
    <w:rsid w:val="70AE017C"/>
    <w:rsid w:val="70AE52B6"/>
    <w:rsid w:val="70B76860"/>
    <w:rsid w:val="70B86135"/>
    <w:rsid w:val="70BF561D"/>
    <w:rsid w:val="70CF1793"/>
    <w:rsid w:val="70D70CB1"/>
    <w:rsid w:val="70D77712"/>
    <w:rsid w:val="70D8620A"/>
    <w:rsid w:val="70E05E9D"/>
    <w:rsid w:val="70E45F8B"/>
    <w:rsid w:val="70E84C6C"/>
    <w:rsid w:val="70F37A76"/>
    <w:rsid w:val="70F8603E"/>
    <w:rsid w:val="70FB534E"/>
    <w:rsid w:val="70FD5D9E"/>
    <w:rsid w:val="70FE448F"/>
    <w:rsid w:val="710D6480"/>
    <w:rsid w:val="71155335"/>
    <w:rsid w:val="7121017E"/>
    <w:rsid w:val="71235CA4"/>
    <w:rsid w:val="71267542"/>
    <w:rsid w:val="71280505"/>
    <w:rsid w:val="712B87E2"/>
    <w:rsid w:val="713060AF"/>
    <w:rsid w:val="71355DE7"/>
    <w:rsid w:val="713B025B"/>
    <w:rsid w:val="71490D26"/>
    <w:rsid w:val="71514A07"/>
    <w:rsid w:val="71574EC5"/>
    <w:rsid w:val="71636142"/>
    <w:rsid w:val="71702F67"/>
    <w:rsid w:val="71816E6E"/>
    <w:rsid w:val="7184272B"/>
    <w:rsid w:val="718D75C1"/>
    <w:rsid w:val="719113E8"/>
    <w:rsid w:val="71912D61"/>
    <w:rsid w:val="71972D4F"/>
    <w:rsid w:val="719A55F3"/>
    <w:rsid w:val="719A5DCE"/>
    <w:rsid w:val="719B1CDE"/>
    <w:rsid w:val="71AC026A"/>
    <w:rsid w:val="71AD05D6"/>
    <w:rsid w:val="71BA3EC0"/>
    <w:rsid w:val="71CA611F"/>
    <w:rsid w:val="71D203DF"/>
    <w:rsid w:val="71D32C77"/>
    <w:rsid w:val="71D55CAE"/>
    <w:rsid w:val="71D672BB"/>
    <w:rsid w:val="71D7083C"/>
    <w:rsid w:val="71D92FBC"/>
    <w:rsid w:val="71DF5CC1"/>
    <w:rsid w:val="71E07FFA"/>
    <w:rsid w:val="71F92BDB"/>
    <w:rsid w:val="71FBFE34"/>
    <w:rsid w:val="721134DB"/>
    <w:rsid w:val="72247F25"/>
    <w:rsid w:val="72341D79"/>
    <w:rsid w:val="724033B6"/>
    <w:rsid w:val="72433BD7"/>
    <w:rsid w:val="7251156C"/>
    <w:rsid w:val="72544DE5"/>
    <w:rsid w:val="72571E65"/>
    <w:rsid w:val="72753062"/>
    <w:rsid w:val="728163CF"/>
    <w:rsid w:val="72834520"/>
    <w:rsid w:val="728946EE"/>
    <w:rsid w:val="729053B0"/>
    <w:rsid w:val="72964253"/>
    <w:rsid w:val="729A3D44"/>
    <w:rsid w:val="729D55E2"/>
    <w:rsid w:val="729F57FE"/>
    <w:rsid w:val="72A11576"/>
    <w:rsid w:val="72A526E9"/>
    <w:rsid w:val="72A70B8E"/>
    <w:rsid w:val="72A9042B"/>
    <w:rsid w:val="72A921D9"/>
    <w:rsid w:val="72B026BF"/>
    <w:rsid w:val="72BB7781"/>
    <w:rsid w:val="72C07522"/>
    <w:rsid w:val="72C139C6"/>
    <w:rsid w:val="72C24DAE"/>
    <w:rsid w:val="72C43473"/>
    <w:rsid w:val="72C62D8B"/>
    <w:rsid w:val="72CE1621"/>
    <w:rsid w:val="72DA27AA"/>
    <w:rsid w:val="72F06AF3"/>
    <w:rsid w:val="72F773E8"/>
    <w:rsid w:val="72FD1837"/>
    <w:rsid w:val="72FF560E"/>
    <w:rsid w:val="730011E5"/>
    <w:rsid w:val="73066A97"/>
    <w:rsid w:val="730723EA"/>
    <w:rsid w:val="73093053"/>
    <w:rsid w:val="730D5D09"/>
    <w:rsid w:val="73135188"/>
    <w:rsid w:val="73196EF7"/>
    <w:rsid w:val="731A17B4"/>
    <w:rsid w:val="731AD423"/>
    <w:rsid w:val="731C6E4F"/>
    <w:rsid w:val="73222990"/>
    <w:rsid w:val="732456B7"/>
    <w:rsid w:val="732B7C01"/>
    <w:rsid w:val="73552361"/>
    <w:rsid w:val="735A7977"/>
    <w:rsid w:val="735B5861"/>
    <w:rsid w:val="735E1215"/>
    <w:rsid w:val="73661E99"/>
    <w:rsid w:val="73682199"/>
    <w:rsid w:val="736D3FDE"/>
    <w:rsid w:val="7372295F"/>
    <w:rsid w:val="73740A39"/>
    <w:rsid w:val="73797DFD"/>
    <w:rsid w:val="737B4A92"/>
    <w:rsid w:val="737F278B"/>
    <w:rsid w:val="73847136"/>
    <w:rsid w:val="73853694"/>
    <w:rsid w:val="73973EB0"/>
    <w:rsid w:val="739764D5"/>
    <w:rsid w:val="739B39CD"/>
    <w:rsid w:val="739C3AEB"/>
    <w:rsid w:val="739F04BA"/>
    <w:rsid w:val="73AD2D64"/>
    <w:rsid w:val="73AD71F1"/>
    <w:rsid w:val="73B06178"/>
    <w:rsid w:val="73B22065"/>
    <w:rsid w:val="73B726D3"/>
    <w:rsid w:val="73BE7F38"/>
    <w:rsid w:val="73C17585"/>
    <w:rsid w:val="73C37851"/>
    <w:rsid w:val="73C60B68"/>
    <w:rsid w:val="73DB5D2B"/>
    <w:rsid w:val="73DE7C64"/>
    <w:rsid w:val="73E55492"/>
    <w:rsid w:val="73F07E18"/>
    <w:rsid w:val="73F12089"/>
    <w:rsid w:val="73F76F9B"/>
    <w:rsid w:val="7401630C"/>
    <w:rsid w:val="74033E1E"/>
    <w:rsid w:val="7405361C"/>
    <w:rsid w:val="740873D3"/>
    <w:rsid w:val="74105D14"/>
    <w:rsid w:val="7416389E"/>
    <w:rsid w:val="741B7106"/>
    <w:rsid w:val="741C69DA"/>
    <w:rsid w:val="7428076B"/>
    <w:rsid w:val="742A06B7"/>
    <w:rsid w:val="74306721"/>
    <w:rsid w:val="74321C34"/>
    <w:rsid w:val="743924E2"/>
    <w:rsid w:val="743E1714"/>
    <w:rsid w:val="743E4BA3"/>
    <w:rsid w:val="7440091B"/>
    <w:rsid w:val="74411998"/>
    <w:rsid w:val="74414F18"/>
    <w:rsid w:val="74422E27"/>
    <w:rsid w:val="7447614D"/>
    <w:rsid w:val="744A5FAC"/>
    <w:rsid w:val="744F5002"/>
    <w:rsid w:val="744F5E87"/>
    <w:rsid w:val="74500194"/>
    <w:rsid w:val="74501802"/>
    <w:rsid w:val="74517338"/>
    <w:rsid w:val="745E5245"/>
    <w:rsid w:val="74622E0A"/>
    <w:rsid w:val="746F546C"/>
    <w:rsid w:val="74730222"/>
    <w:rsid w:val="747946E4"/>
    <w:rsid w:val="748E78D8"/>
    <w:rsid w:val="749869A9"/>
    <w:rsid w:val="7499627D"/>
    <w:rsid w:val="749A2C87"/>
    <w:rsid w:val="749A44CF"/>
    <w:rsid w:val="749D75FC"/>
    <w:rsid w:val="74AA048A"/>
    <w:rsid w:val="74AB5CB7"/>
    <w:rsid w:val="74AC7D5E"/>
    <w:rsid w:val="74AF0A93"/>
    <w:rsid w:val="74B12002"/>
    <w:rsid w:val="74BA691F"/>
    <w:rsid w:val="74BB2697"/>
    <w:rsid w:val="74BE922F"/>
    <w:rsid w:val="74BF3F35"/>
    <w:rsid w:val="74BF42E4"/>
    <w:rsid w:val="74C4779E"/>
    <w:rsid w:val="74C74B98"/>
    <w:rsid w:val="74C95C11"/>
    <w:rsid w:val="74D01616"/>
    <w:rsid w:val="74D326E8"/>
    <w:rsid w:val="74DD0860"/>
    <w:rsid w:val="74EC4251"/>
    <w:rsid w:val="74ED241C"/>
    <w:rsid w:val="74EE0D7B"/>
    <w:rsid w:val="74F3592A"/>
    <w:rsid w:val="750A4759"/>
    <w:rsid w:val="750E6C6B"/>
    <w:rsid w:val="75190AC4"/>
    <w:rsid w:val="75195147"/>
    <w:rsid w:val="7521074C"/>
    <w:rsid w:val="7535244A"/>
    <w:rsid w:val="7548217D"/>
    <w:rsid w:val="754A7FD1"/>
    <w:rsid w:val="754B41C6"/>
    <w:rsid w:val="755251DA"/>
    <w:rsid w:val="75581C94"/>
    <w:rsid w:val="755B5A4C"/>
    <w:rsid w:val="755C4266"/>
    <w:rsid w:val="755F3023"/>
    <w:rsid w:val="755F7837"/>
    <w:rsid w:val="75614FED"/>
    <w:rsid w:val="75683F6A"/>
    <w:rsid w:val="756850D6"/>
    <w:rsid w:val="7569105B"/>
    <w:rsid w:val="756A1E00"/>
    <w:rsid w:val="756B765F"/>
    <w:rsid w:val="75700485"/>
    <w:rsid w:val="7572311C"/>
    <w:rsid w:val="75746FD3"/>
    <w:rsid w:val="75781B33"/>
    <w:rsid w:val="75816C68"/>
    <w:rsid w:val="75846F2D"/>
    <w:rsid w:val="7587796E"/>
    <w:rsid w:val="758F61BC"/>
    <w:rsid w:val="75A1188D"/>
    <w:rsid w:val="75A82C1C"/>
    <w:rsid w:val="75AA195E"/>
    <w:rsid w:val="75AC56E9"/>
    <w:rsid w:val="75AD40A6"/>
    <w:rsid w:val="75B15C95"/>
    <w:rsid w:val="75B40ED9"/>
    <w:rsid w:val="75B5164E"/>
    <w:rsid w:val="75BC5488"/>
    <w:rsid w:val="75C10F10"/>
    <w:rsid w:val="75C10FE4"/>
    <w:rsid w:val="75C7689D"/>
    <w:rsid w:val="75CC3FE9"/>
    <w:rsid w:val="75CF536E"/>
    <w:rsid w:val="75D21A46"/>
    <w:rsid w:val="75D27C98"/>
    <w:rsid w:val="75D47AB5"/>
    <w:rsid w:val="75D47EEF"/>
    <w:rsid w:val="75DC4673"/>
    <w:rsid w:val="75EA765F"/>
    <w:rsid w:val="75EB38E7"/>
    <w:rsid w:val="75ED062E"/>
    <w:rsid w:val="75EF43A6"/>
    <w:rsid w:val="75F15209"/>
    <w:rsid w:val="75F25C45"/>
    <w:rsid w:val="75FA2D4B"/>
    <w:rsid w:val="75FE2E63"/>
    <w:rsid w:val="76052278"/>
    <w:rsid w:val="761738FD"/>
    <w:rsid w:val="76182022"/>
    <w:rsid w:val="76211710"/>
    <w:rsid w:val="762B3F0F"/>
    <w:rsid w:val="76370135"/>
    <w:rsid w:val="763F61D6"/>
    <w:rsid w:val="76461135"/>
    <w:rsid w:val="764741E2"/>
    <w:rsid w:val="76601201"/>
    <w:rsid w:val="76642B72"/>
    <w:rsid w:val="76683098"/>
    <w:rsid w:val="766905FD"/>
    <w:rsid w:val="766A02F9"/>
    <w:rsid w:val="766A3FE4"/>
    <w:rsid w:val="76701AB1"/>
    <w:rsid w:val="768A4481"/>
    <w:rsid w:val="768C2CB1"/>
    <w:rsid w:val="76924A30"/>
    <w:rsid w:val="769C07B3"/>
    <w:rsid w:val="769D6153"/>
    <w:rsid w:val="76A41635"/>
    <w:rsid w:val="76A6CFC7"/>
    <w:rsid w:val="76A92DB6"/>
    <w:rsid w:val="76BF0FD8"/>
    <w:rsid w:val="76CA4E14"/>
    <w:rsid w:val="76CD79C4"/>
    <w:rsid w:val="76DA44A9"/>
    <w:rsid w:val="76DE6F5D"/>
    <w:rsid w:val="76E8785E"/>
    <w:rsid w:val="76EC4D8A"/>
    <w:rsid w:val="76EF4E7C"/>
    <w:rsid w:val="76F0487A"/>
    <w:rsid w:val="76F65C09"/>
    <w:rsid w:val="76F84C10"/>
    <w:rsid w:val="76FB6851"/>
    <w:rsid w:val="76FF4ABD"/>
    <w:rsid w:val="77024FA8"/>
    <w:rsid w:val="7709593C"/>
    <w:rsid w:val="7711659E"/>
    <w:rsid w:val="771724EA"/>
    <w:rsid w:val="7718792D"/>
    <w:rsid w:val="771D2165"/>
    <w:rsid w:val="771D4F43"/>
    <w:rsid w:val="771E05C9"/>
    <w:rsid w:val="772067E2"/>
    <w:rsid w:val="772207AC"/>
    <w:rsid w:val="772755EA"/>
    <w:rsid w:val="77275DC2"/>
    <w:rsid w:val="772F5642"/>
    <w:rsid w:val="77364530"/>
    <w:rsid w:val="77396D0C"/>
    <w:rsid w:val="773F4EBA"/>
    <w:rsid w:val="773FFB48"/>
    <w:rsid w:val="77400C32"/>
    <w:rsid w:val="77471FC0"/>
    <w:rsid w:val="77494CC6"/>
    <w:rsid w:val="77502210"/>
    <w:rsid w:val="776F38BD"/>
    <w:rsid w:val="777952A8"/>
    <w:rsid w:val="777B50E6"/>
    <w:rsid w:val="777F4BFF"/>
    <w:rsid w:val="777F5BFE"/>
    <w:rsid w:val="77803522"/>
    <w:rsid w:val="778C4212"/>
    <w:rsid w:val="77901BB9"/>
    <w:rsid w:val="779416A9"/>
    <w:rsid w:val="77981847"/>
    <w:rsid w:val="779A2A38"/>
    <w:rsid w:val="779E7A28"/>
    <w:rsid w:val="77A22D00"/>
    <w:rsid w:val="77BC475C"/>
    <w:rsid w:val="77BC650A"/>
    <w:rsid w:val="77BE6104"/>
    <w:rsid w:val="77CD0717"/>
    <w:rsid w:val="77CD6969"/>
    <w:rsid w:val="77D53A70"/>
    <w:rsid w:val="77E142BE"/>
    <w:rsid w:val="77E516A9"/>
    <w:rsid w:val="77E671AF"/>
    <w:rsid w:val="77EB6DF0"/>
    <w:rsid w:val="77EC1B5E"/>
    <w:rsid w:val="77F3472B"/>
    <w:rsid w:val="77F959B0"/>
    <w:rsid w:val="77FE1E9B"/>
    <w:rsid w:val="780646D1"/>
    <w:rsid w:val="78084BF5"/>
    <w:rsid w:val="780858BA"/>
    <w:rsid w:val="78085BF3"/>
    <w:rsid w:val="780B1240"/>
    <w:rsid w:val="780B2A09"/>
    <w:rsid w:val="780E44A3"/>
    <w:rsid w:val="78162F87"/>
    <w:rsid w:val="782C66D7"/>
    <w:rsid w:val="783267CC"/>
    <w:rsid w:val="78331A86"/>
    <w:rsid w:val="78472E09"/>
    <w:rsid w:val="784B7F0F"/>
    <w:rsid w:val="7852068B"/>
    <w:rsid w:val="78550689"/>
    <w:rsid w:val="7858069A"/>
    <w:rsid w:val="785B60C4"/>
    <w:rsid w:val="7877123E"/>
    <w:rsid w:val="787A2285"/>
    <w:rsid w:val="787B4BF8"/>
    <w:rsid w:val="78800577"/>
    <w:rsid w:val="788039DC"/>
    <w:rsid w:val="788259A6"/>
    <w:rsid w:val="78845E0A"/>
    <w:rsid w:val="78852DA0"/>
    <w:rsid w:val="788A6608"/>
    <w:rsid w:val="788C3629"/>
    <w:rsid w:val="789362FE"/>
    <w:rsid w:val="789D458E"/>
    <w:rsid w:val="78A31478"/>
    <w:rsid w:val="78A67A87"/>
    <w:rsid w:val="78AF57FC"/>
    <w:rsid w:val="78B1183C"/>
    <w:rsid w:val="78BC5D7D"/>
    <w:rsid w:val="78BD69DE"/>
    <w:rsid w:val="78BF6AA1"/>
    <w:rsid w:val="78C22246"/>
    <w:rsid w:val="78C47915"/>
    <w:rsid w:val="78CE0BEB"/>
    <w:rsid w:val="78CF6711"/>
    <w:rsid w:val="78D01573"/>
    <w:rsid w:val="78D14237"/>
    <w:rsid w:val="78D235BF"/>
    <w:rsid w:val="78D358E9"/>
    <w:rsid w:val="78D855C6"/>
    <w:rsid w:val="78DE0702"/>
    <w:rsid w:val="78E23848"/>
    <w:rsid w:val="78E3036F"/>
    <w:rsid w:val="78E33F6B"/>
    <w:rsid w:val="78E55F35"/>
    <w:rsid w:val="78EC1071"/>
    <w:rsid w:val="78FD6DDA"/>
    <w:rsid w:val="790101E8"/>
    <w:rsid w:val="790463BB"/>
    <w:rsid w:val="791E4907"/>
    <w:rsid w:val="79256059"/>
    <w:rsid w:val="793451C4"/>
    <w:rsid w:val="793A5AB5"/>
    <w:rsid w:val="793C53F8"/>
    <w:rsid w:val="79481EEB"/>
    <w:rsid w:val="79536537"/>
    <w:rsid w:val="796450AB"/>
    <w:rsid w:val="796604F2"/>
    <w:rsid w:val="7967694A"/>
    <w:rsid w:val="796A4136"/>
    <w:rsid w:val="796B468C"/>
    <w:rsid w:val="79724FFA"/>
    <w:rsid w:val="7975C541"/>
    <w:rsid w:val="79766B8D"/>
    <w:rsid w:val="79776C14"/>
    <w:rsid w:val="797AC039"/>
    <w:rsid w:val="797FA2B2"/>
    <w:rsid w:val="7983393C"/>
    <w:rsid w:val="79882284"/>
    <w:rsid w:val="79892D64"/>
    <w:rsid w:val="798A7266"/>
    <w:rsid w:val="798B088A"/>
    <w:rsid w:val="798B4E50"/>
    <w:rsid w:val="79927822"/>
    <w:rsid w:val="79986728"/>
    <w:rsid w:val="799E4509"/>
    <w:rsid w:val="79A62547"/>
    <w:rsid w:val="79A764C4"/>
    <w:rsid w:val="79A92533"/>
    <w:rsid w:val="79BA52EC"/>
    <w:rsid w:val="79BC7995"/>
    <w:rsid w:val="79C43D9C"/>
    <w:rsid w:val="79C773E8"/>
    <w:rsid w:val="79D22FA7"/>
    <w:rsid w:val="79D817C7"/>
    <w:rsid w:val="79DE7395"/>
    <w:rsid w:val="79E22D73"/>
    <w:rsid w:val="79E65AC0"/>
    <w:rsid w:val="79EB30D7"/>
    <w:rsid w:val="79F366CE"/>
    <w:rsid w:val="79FF3026"/>
    <w:rsid w:val="7A01088D"/>
    <w:rsid w:val="7A0467DD"/>
    <w:rsid w:val="7A0A2DC5"/>
    <w:rsid w:val="7A1070BF"/>
    <w:rsid w:val="7A1E16FE"/>
    <w:rsid w:val="7A224071"/>
    <w:rsid w:val="7A293C27"/>
    <w:rsid w:val="7A2B5BC9"/>
    <w:rsid w:val="7A2F2347"/>
    <w:rsid w:val="7A392B5F"/>
    <w:rsid w:val="7A460BE1"/>
    <w:rsid w:val="7A462A03"/>
    <w:rsid w:val="7A4A32F8"/>
    <w:rsid w:val="7A4F3BD9"/>
    <w:rsid w:val="7A583F0E"/>
    <w:rsid w:val="7A5A5FB5"/>
    <w:rsid w:val="7A5E3EB0"/>
    <w:rsid w:val="7A5F65DA"/>
    <w:rsid w:val="7A601D17"/>
    <w:rsid w:val="7A631F69"/>
    <w:rsid w:val="7A634A83"/>
    <w:rsid w:val="7A664E53"/>
    <w:rsid w:val="7A6E560D"/>
    <w:rsid w:val="7A7632E8"/>
    <w:rsid w:val="7A79053F"/>
    <w:rsid w:val="7A7B0E2A"/>
    <w:rsid w:val="7A7F7EF2"/>
    <w:rsid w:val="7A855718"/>
    <w:rsid w:val="7A88409D"/>
    <w:rsid w:val="7A8B169F"/>
    <w:rsid w:val="7A907ACC"/>
    <w:rsid w:val="7A921CE1"/>
    <w:rsid w:val="7A923E9A"/>
    <w:rsid w:val="7A97325F"/>
    <w:rsid w:val="7A9C063A"/>
    <w:rsid w:val="7A9F07B9"/>
    <w:rsid w:val="7A9F4E9E"/>
    <w:rsid w:val="7AA01361"/>
    <w:rsid w:val="7AA56E01"/>
    <w:rsid w:val="7AAD6FF0"/>
    <w:rsid w:val="7AB46E9F"/>
    <w:rsid w:val="7AB931D5"/>
    <w:rsid w:val="7AB97892"/>
    <w:rsid w:val="7ABD7B89"/>
    <w:rsid w:val="7AC141AC"/>
    <w:rsid w:val="7ACB78B2"/>
    <w:rsid w:val="7AD42F66"/>
    <w:rsid w:val="7AD77A0A"/>
    <w:rsid w:val="7AD8388E"/>
    <w:rsid w:val="7ADB336F"/>
    <w:rsid w:val="7ADC5F29"/>
    <w:rsid w:val="7ADF4218"/>
    <w:rsid w:val="7ADF9252"/>
    <w:rsid w:val="7AE06072"/>
    <w:rsid w:val="7AED3EC1"/>
    <w:rsid w:val="7AF34939"/>
    <w:rsid w:val="7AFE6E3A"/>
    <w:rsid w:val="7B16002F"/>
    <w:rsid w:val="7B191EC6"/>
    <w:rsid w:val="7B1F572E"/>
    <w:rsid w:val="7B2069E8"/>
    <w:rsid w:val="7B2806A9"/>
    <w:rsid w:val="7B2F3497"/>
    <w:rsid w:val="7B2F742D"/>
    <w:rsid w:val="7B4140AC"/>
    <w:rsid w:val="7B4B60C0"/>
    <w:rsid w:val="7B5353D8"/>
    <w:rsid w:val="7B5408CB"/>
    <w:rsid w:val="7B5A49B8"/>
    <w:rsid w:val="7B607AF4"/>
    <w:rsid w:val="7B733394"/>
    <w:rsid w:val="7B751D10"/>
    <w:rsid w:val="7B7D1889"/>
    <w:rsid w:val="7B7D4D13"/>
    <w:rsid w:val="7B7F61CD"/>
    <w:rsid w:val="7B805A88"/>
    <w:rsid w:val="7B827A6B"/>
    <w:rsid w:val="7B831FF3"/>
    <w:rsid w:val="7B841A35"/>
    <w:rsid w:val="7B9003DA"/>
    <w:rsid w:val="7B964CE5"/>
    <w:rsid w:val="7BA856E4"/>
    <w:rsid w:val="7BA93249"/>
    <w:rsid w:val="7BAC4AE8"/>
    <w:rsid w:val="7BB05681"/>
    <w:rsid w:val="7BC41E31"/>
    <w:rsid w:val="7BC96EBD"/>
    <w:rsid w:val="7BCA665E"/>
    <w:rsid w:val="7BD1454E"/>
    <w:rsid w:val="7BD3E731"/>
    <w:rsid w:val="7BD43FA9"/>
    <w:rsid w:val="7BD91627"/>
    <w:rsid w:val="7BDF310F"/>
    <w:rsid w:val="7BE4655F"/>
    <w:rsid w:val="7BE6624C"/>
    <w:rsid w:val="7BEB3042"/>
    <w:rsid w:val="7BEB5610"/>
    <w:rsid w:val="7BEC217E"/>
    <w:rsid w:val="7BEC7B96"/>
    <w:rsid w:val="7BEE9A0F"/>
    <w:rsid w:val="7BF52CD2"/>
    <w:rsid w:val="7BF71BAD"/>
    <w:rsid w:val="7BF9F7F9"/>
    <w:rsid w:val="7BFD4FBD"/>
    <w:rsid w:val="7BFF1553"/>
    <w:rsid w:val="7C06244A"/>
    <w:rsid w:val="7C120D88"/>
    <w:rsid w:val="7C1A7976"/>
    <w:rsid w:val="7C22172B"/>
    <w:rsid w:val="7C2B032D"/>
    <w:rsid w:val="7C2C4518"/>
    <w:rsid w:val="7C2D4E6D"/>
    <w:rsid w:val="7C2E374F"/>
    <w:rsid w:val="7C3C5E6C"/>
    <w:rsid w:val="7C444D20"/>
    <w:rsid w:val="7C4714CC"/>
    <w:rsid w:val="7C4A4B7D"/>
    <w:rsid w:val="7C4B4301"/>
    <w:rsid w:val="7C556E53"/>
    <w:rsid w:val="7C5C4760"/>
    <w:rsid w:val="7C6A1818"/>
    <w:rsid w:val="7C6A548C"/>
    <w:rsid w:val="7C6D2195"/>
    <w:rsid w:val="7C6E77F1"/>
    <w:rsid w:val="7C703078"/>
    <w:rsid w:val="7C7C6803"/>
    <w:rsid w:val="7C815BAE"/>
    <w:rsid w:val="7C8810BF"/>
    <w:rsid w:val="7C890C46"/>
    <w:rsid w:val="7C970B01"/>
    <w:rsid w:val="7C9931A2"/>
    <w:rsid w:val="7C9C555A"/>
    <w:rsid w:val="7C9D1B23"/>
    <w:rsid w:val="7C9E6B26"/>
    <w:rsid w:val="7CA37B2A"/>
    <w:rsid w:val="7CA93A4E"/>
    <w:rsid w:val="7CAA0021"/>
    <w:rsid w:val="7CB63E70"/>
    <w:rsid w:val="7CBE0071"/>
    <w:rsid w:val="7CBE6F03"/>
    <w:rsid w:val="7CC4B699"/>
    <w:rsid w:val="7CC85951"/>
    <w:rsid w:val="7CD11BCC"/>
    <w:rsid w:val="7CE2328D"/>
    <w:rsid w:val="7CE5543A"/>
    <w:rsid w:val="7CED53B8"/>
    <w:rsid w:val="7CF01DD4"/>
    <w:rsid w:val="7CF60240"/>
    <w:rsid w:val="7CF624BE"/>
    <w:rsid w:val="7CFB9A07"/>
    <w:rsid w:val="7CFD6A10"/>
    <w:rsid w:val="7CFF7B23"/>
    <w:rsid w:val="7D0B53EF"/>
    <w:rsid w:val="7D0B7ECF"/>
    <w:rsid w:val="7D0D2E82"/>
    <w:rsid w:val="7D11554A"/>
    <w:rsid w:val="7D1C3622"/>
    <w:rsid w:val="7D2525FB"/>
    <w:rsid w:val="7D276926"/>
    <w:rsid w:val="7D2D3A06"/>
    <w:rsid w:val="7D3236EF"/>
    <w:rsid w:val="7D344D95"/>
    <w:rsid w:val="7D38331C"/>
    <w:rsid w:val="7D410428"/>
    <w:rsid w:val="7D464221"/>
    <w:rsid w:val="7D4A747E"/>
    <w:rsid w:val="7D4D437C"/>
    <w:rsid w:val="7D4F7272"/>
    <w:rsid w:val="7D532B0D"/>
    <w:rsid w:val="7D551E54"/>
    <w:rsid w:val="7D5570BD"/>
    <w:rsid w:val="7D584F59"/>
    <w:rsid w:val="7D5A6DF5"/>
    <w:rsid w:val="7D6438CC"/>
    <w:rsid w:val="7D666B07"/>
    <w:rsid w:val="7D676EFD"/>
    <w:rsid w:val="7D6B777A"/>
    <w:rsid w:val="7D6F3144"/>
    <w:rsid w:val="7D777339"/>
    <w:rsid w:val="7D79593E"/>
    <w:rsid w:val="7D796C4C"/>
    <w:rsid w:val="7D7A6E95"/>
    <w:rsid w:val="7D7B6E68"/>
    <w:rsid w:val="7D8439F1"/>
    <w:rsid w:val="7D9256AF"/>
    <w:rsid w:val="7D9277EA"/>
    <w:rsid w:val="7D9448A7"/>
    <w:rsid w:val="7D965A4F"/>
    <w:rsid w:val="7D9D15AA"/>
    <w:rsid w:val="7DA1714A"/>
    <w:rsid w:val="7DAA4E82"/>
    <w:rsid w:val="7DAC7021"/>
    <w:rsid w:val="7DB1459F"/>
    <w:rsid w:val="7DB22AC6"/>
    <w:rsid w:val="7DC53BF8"/>
    <w:rsid w:val="7DC7259D"/>
    <w:rsid w:val="7DCC4CC3"/>
    <w:rsid w:val="7DD813CA"/>
    <w:rsid w:val="7DDA0BA3"/>
    <w:rsid w:val="7DDA593C"/>
    <w:rsid w:val="7DDD4202"/>
    <w:rsid w:val="7DDE9944"/>
    <w:rsid w:val="7DE12051"/>
    <w:rsid w:val="7DE247F1"/>
    <w:rsid w:val="7DE62C18"/>
    <w:rsid w:val="7DE7D92A"/>
    <w:rsid w:val="7DF369FE"/>
    <w:rsid w:val="7DF676FA"/>
    <w:rsid w:val="7DF84014"/>
    <w:rsid w:val="7DF8482D"/>
    <w:rsid w:val="7E02125E"/>
    <w:rsid w:val="7E037069"/>
    <w:rsid w:val="7E12079A"/>
    <w:rsid w:val="7E151AF0"/>
    <w:rsid w:val="7E164242"/>
    <w:rsid w:val="7E174948"/>
    <w:rsid w:val="7E177ED7"/>
    <w:rsid w:val="7E186464"/>
    <w:rsid w:val="7E215319"/>
    <w:rsid w:val="7E260F1F"/>
    <w:rsid w:val="7E280B94"/>
    <w:rsid w:val="7E2B263C"/>
    <w:rsid w:val="7E2B6198"/>
    <w:rsid w:val="7E316B74"/>
    <w:rsid w:val="7E350DC4"/>
    <w:rsid w:val="7E4454AB"/>
    <w:rsid w:val="7E4942A5"/>
    <w:rsid w:val="7E4A06B1"/>
    <w:rsid w:val="7E4C610E"/>
    <w:rsid w:val="7E535A3A"/>
    <w:rsid w:val="7E53749D"/>
    <w:rsid w:val="7E590F18"/>
    <w:rsid w:val="7E5A4CCF"/>
    <w:rsid w:val="7E5E4E51"/>
    <w:rsid w:val="7E6478FC"/>
    <w:rsid w:val="7E653927"/>
    <w:rsid w:val="7E6D722C"/>
    <w:rsid w:val="7E6F077A"/>
    <w:rsid w:val="7E725E84"/>
    <w:rsid w:val="7E7E09BD"/>
    <w:rsid w:val="7E870DA2"/>
    <w:rsid w:val="7E8C1A1C"/>
    <w:rsid w:val="7E8F43F1"/>
    <w:rsid w:val="7EA761DE"/>
    <w:rsid w:val="7EA94188"/>
    <w:rsid w:val="7ECB1729"/>
    <w:rsid w:val="7ECD7C71"/>
    <w:rsid w:val="7ED33124"/>
    <w:rsid w:val="7ED36DBF"/>
    <w:rsid w:val="7ED82119"/>
    <w:rsid w:val="7ED8245E"/>
    <w:rsid w:val="7EDC56E4"/>
    <w:rsid w:val="7EDF887E"/>
    <w:rsid w:val="7EE21D8A"/>
    <w:rsid w:val="7EE4C694"/>
    <w:rsid w:val="7EE71908"/>
    <w:rsid w:val="7EE7BE72"/>
    <w:rsid w:val="7EE91572"/>
    <w:rsid w:val="7EEC21BD"/>
    <w:rsid w:val="7EF169B0"/>
    <w:rsid w:val="7EF2370E"/>
    <w:rsid w:val="7EF66AC3"/>
    <w:rsid w:val="7EFD64CA"/>
    <w:rsid w:val="7F0129C5"/>
    <w:rsid w:val="7F030EC3"/>
    <w:rsid w:val="7F065149"/>
    <w:rsid w:val="7F1135E0"/>
    <w:rsid w:val="7F1378A7"/>
    <w:rsid w:val="7F1B620C"/>
    <w:rsid w:val="7F1C2081"/>
    <w:rsid w:val="7F207CC7"/>
    <w:rsid w:val="7F220C48"/>
    <w:rsid w:val="7F3B712C"/>
    <w:rsid w:val="7F3D2627"/>
    <w:rsid w:val="7F3F1588"/>
    <w:rsid w:val="7F410946"/>
    <w:rsid w:val="7F41310A"/>
    <w:rsid w:val="7F4A6AF1"/>
    <w:rsid w:val="7F4D5DEE"/>
    <w:rsid w:val="7F5576EC"/>
    <w:rsid w:val="7F5657F4"/>
    <w:rsid w:val="7F565CCF"/>
    <w:rsid w:val="7F582788"/>
    <w:rsid w:val="7F596D35"/>
    <w:rsid w:val="7F5D4DE1"/>
    <w:rsid w:val="7F5F5B42"/>
    <w:rsid w:val="7F6556D9"/>
    <w:rsid w:val="7F673200"/>
    <w:rsid w:val="7F6C2F0C"/>
    <w:rsid w:val="7F6D458E"/>
    <w:rsid w:val="7F6E24C1"/>
    <w:rsid w:val="7F7511BC"/>
    <w:rsid w:val="7F7C39B4"/>
    <w:rsid w:val="7F7C4AFD"/>
    <w:rsid w:val="7F7F876A"/>
    <w:rsid w:val="7F8139A1"/>
    <w:rsid w:val="7F833DB1"/>
    <w:rsid w:val="7F8E2E82"/>
    <w:rsid w:val="7F932247"/>
    <w:rsid w:val="7F971456"/>
    <w:rsid w:val="7FA43AD6"/>
    <w:rsid w:val="7FB7EE87"/>
    <w:rsid w:val="7FB87EFF"/>
    <w:rsid w:val="7FBD79CC"/>
    <w:rsid w:val="7FC3CF72"/>
    <w:rsid w:val="7FC612F8"/>
    <w:rsid w:val="7FC66CD0"/>
    <w:rsid w:val="7FC94EFF"/>
    <w:rsid w:val="7FD16A31"/>
    <w:rsid w:val="7FDA60C7"/>
    <w:rsid w:val="7FDA6493"/>
    <w:rsid w:val="7FDB2248"/>
    <w:rsid w:val="7FDFE430"/>
    <w:rsid w:val="7FE802F8"/>
    <w:rsid w:val="7FEC08BA"/>
    <w:rsid w:val="7FEF9865"/>
    <w:rsid w:val="7FEFF49D"/>
    <w:rsid w:val="7FF36DEB"/>
    <w:rsid w:val="7FF465C8"/>
    <w:rsid w:val="7FF5579C"/>
    <w:rsid w:val="7FF5D187"/>
    <w:rsid w:val="7FF6F9EC"/>
    <w:rsid w:val="7FF8479F"/>
    <w:rsid w:val="7FFA22C6"/>
    <w:rsid w:val="7FFBD00A"/>
    <w:rsid w:val="7FFD56F1"/>
    <w:rsid w:val="7FFE0CE8"/>
    <w:rsid w:val="7FFE15E7"/>
    <w:rsid w:val="7FFE2BE9"/>
    <w:rsid w:val="7FFEB696"/>
    <w:rsid w:val="7FFF7160"/>
    <w:rsid w:val="7FFFAC1F"/>
    <w:rsid w:val="82EDA49E"/>
    <w:rsid w:val="8FB763B7"/>
    <w:rsid w:val="8FFB8DC1"/>
    <w:rsid w:val="95C7E9C9"/>
    <w:rsid w:val="9CCF7AD6"/>
    <w:rsid w:val="A4FF9AAC"/>
    <w:rsid w:val="AB8D0DDB"/>
    <w:rsid w:val="ABFFD15E"/>
    <w:rsid w:val="AC9F9410"/>
    <w:rsid w:val="AD3F1DE8"/>
    <w:rsid w:val="AECFD476"/>
    <w:rsid w:val="B3FFAEDF"/>
    <w:rsid w:val="B4F7C5D7"/>
    <w:rsid w:val="B76FAC7E"/>
    <w:rsid w:val="B9E77FBA"/>
    <w:rsid w:val="BB7FED33"/>
    <w:rsid w:val="BBB76F01"/>
    <w:rsid w:val="BBE10761"/>
    <w:rsid w:val="BBEF541E"/>
    <w:rsid w:val="BCBEF570"/>
    <w:rsid w:val="BCFB5571"/>
    <w:rsid w:val="BDABD229"/>
    <w:rsid w:val="BDF7C61D"/>
    <w:rsid w:val="BEB7D2AA"/>
    <w:rsid w:val="BEBC92DF"/>
    <w:rsid w:val="BEFB252D"/>
    <w:rsid w:val="BF7BB554"/>
    <w:rsid w:val="BFCD2420"/>
    <w:rsid w:val="BFE67CE1"/>
    <w:rsid w:val="BFEB488E"/>
    <w:rsid w:val="BFFD8D93"/>
    <w:rsid w:val="C35FA42A"/>
    <w:rsid w:val="C6FD0DC4"/>
    <w:rsid w:val="C77D7F06"/>
    <w:rsid w:val="C8BF7968"/>
    <w:rsid w:val="C8FE9566"/>
    <w:rsid w:val="CDFEC70A"/>
    <w:rsid w:val="CE3BF7D5"/>
    <w:rsid w:val="CEEAE527"/>
    <w:rsid w:val="CEFFB3AE"/>
    <w:rsid w:val="D3ABB0C6"/>
    <w:rsid w:val="D4F9BACB"/>
    <w:rsid w:val="D6F5C22F"/>
    <w:rsid w:val="D8B7FBB7"/>
    <w:rsid w:val="D8BF93F9"/>
    <w:rsid w:val="DB785D89"/>
    <w:rsid w:val="DB7FDA3F"/>
    <w:rsid w:val="DBE4B4B5"/>
    <w:rsid w:val="DBF2D5C2"/>
    <w:rsid w:val="DBF78569"/>
    <w:rsid w:val="DD64805D"/>
    <w:rsid w:val="DD7CF638"/>
    <w:rsid w:val="DDFB9B97"/>
    <w:rsid w:val="DDFF8E43"/>
    <w:rsid w:val="DE978473"/>
    <w:rsid w:val="DEDF13EB"/>
    <w:rsid w:val="DEF391B4"/>
    <w:rsid w:val="DEF7B229"/>
    <w:rsid w:val="DF5DBA7A"/>
    <w:rsid w:val="DF7F3DD1"/>
    <w:rsid w:val="DFBE8EBC"/>
    <w:rsid w:val="DFE3A6F3"/>
    <w:rsid w:val="DFFC55BF"/>
    <w:rsid w:val="DFFFF750"/>
    <w:rsid w:val="E3FF4F53"/>
    <w:rsid w:val="E5F3FB5A"/>
    <w:rsid w:val="E6FB9838"/>
    <w:rsid w:val="E6FF9D67"/>
    <w:rsid w:val="E7AF66D0"/>
    <w:rsid w:val="E7ECEF2A"/>
    <w:rsid w:val="E97FB43F"/>
    <w:rsid w:val="E9F1D918"/>
    <w:rsid w:val="EA6FA7B3"/>
    <w:rsid w:val="EA7D99E5"/>
    <w:rsid w:val="EAF3BAB0"/>
    <w:rsid w:val="EBFE131B"/>
    <w:rsid w:val="EDF49B86"/>
    <w:rsid w:val="EE4BCE89"/>
    <w:rsid w:val="EECF84DC"/>
    <w:rsid w:val="EEE95DEE"/>
    <w:rsid w:val="EEEFA09A"/>
    <w:rsid w:val="EEFEA40D"/>
    <w:rsid w:val="EFB949BB"/>
    <w:rsid w:val="EFBBEF45"/>
    <w:rsid w:val="EFBE02EE"/>
    <w:rsid w:val="EFD2F024"/>
    <w:rsid w:val="EFDB1AB9"/>
    <w:rsid w:val="EFEB2346"/>
    <w:rsid w:val="EFF65553"/>
    <w:rsid w:val="EFF98053"/>
    <w:rsid w:val="F2D7FDB5"/>
    <w:rsid w:val="F2DB8BB0"/>
    <w:rsid w:val="F34BD12D"/>
    <w:rsid w:val="F35FEF17"/>
    <w:rsid w:val="F3FD15D7"/>
    <w:rsid w:val="F3FF7380"/>
    <w:rsid w:val="F4EB97A0"/>
    <w:rsid w:val="F55FCC6F"/>
    <w:rsid w:val="F5B79443"/>
    <w:rsid w:val="F5DFE2F2"/>
    <w:rsid w:val="F653BD9D"/>
    <w:rsid w:val="F6BD8164"/>
    <w:rsid w:val="F6BF9939"/>
    <w:rsid w:val="F75EEF21"/>
    <w:rsid w:val="F76EA0A2"/>
    <w:rsid w:val="F76F41B4"/>
    <w:rsid w:val="F786E2BB"/>
    <w:rsid w:val="F7B761B2"/>
    <w:rsid w:val="F7EF6A11"/>
    <w:rsid w:val="F7EFE03D"/>
    <w:rsid w:val="F7F98BA8"/>
    <w:rsid w:val="F7FCFADF"/>
    <w:rsid w:val="F7FDE218"/>
    <w:rsid w:val="FAF2D2DC"/>
    <w:rsid w:val="FB7D11C1"/>
    <w:rsid w:val="FB7FB8E4"/>
    <w:rsid w:val="FBFE6E97"/>
    <w:rsid w:val="FCDD3D69"/>
    <w:rsid w:val="FD799B53"/>
    <w:rsid w:val="FD87C42A"/>
    <w:rsid w:val="FD962046"/>
    <w:rsid w:val="FDCC5213"/>
    <w:rsid w:val="FDF94CBC"/>
    <w:rsid w:val="FDFB648F"/>
    <w:rsid w:val="FDFEE573"/>
    <w:rsid w:val="FDFFE3B6"/>
    <w:rsid w:val="FE3E6034"/>
    <w:rsid w:val="FE59559D"/>
    <w:rsid w:val="FEECB9DB"/>
    <w:rsid w:val="FEEE7A94"/>
    <w:rsid w:val="FF5386C8"/>
    <w:rsid w:val="FF7E937B"/>
    <w:rsid w:val="FFBB35EF"/>
    <w:rsid w:val="FFBF620F"/>
    <w:rsid w:val="FFC68B70"/>
    <w:rsid w:val="FFCD4F3F"/>
    <w:rsid w:val="FFDABB16"/>
    <w:rsid w:val="FFDF003D"/>
    <w:rsid w:val="FFDF9364"/>
    <w:rsid w:val="FFDFE9BF"/>
    <w:rsid w:val="FFEEFA09"/>
    <w:rsid w:val="FFEF8BE7"/>
    <w:rsid w:val="FFF11982"/>
    <w:rsid w:val="FFF49AD3"/>
    <w:rsid w:val="FFF77BF8"/>
    <w:rsid w:val="FFF91852"/>
    <w:rsid w:val="FFFA8ACD"/>
    <w:rsid w:val="FFFF0105"/>
    <w:rsid w:val="FFFF573A"/>
    <w:rsid w:val="FFFF9A9C"/>
    <w:rsid w:val="FFFFEB1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semiHidden="0" w:name="heading 2" w:locked="1"/>
    <w:lsdException w:qFormat="1" w:uiPriority="0" w:semiHidden="0" w:name="heading 3" w:locked="1"/>
    <w:lsdException w:qFormat="1" w:uiPriority="0" w:semiHidden="0" w:name="heading 4" w:locked="1"/>
    <w:lsdException w:qFormat="1" w:uiPriority="0" w:semiHidden="0" w:name="heading 5" w:locked="1"/>
    <w:lsdException w:qFormat="1" w:uiPriority="0" w:semiHidden="0" w:name="heading 6" w:locked="1"/>
    <w:lsdException w:qFormat="1" w:uiPriority="0" w:semiHidden="0" w:name="heading 7" w:locked="1"/>
    <w:lsdException w:qFormat="1" w:uiPriority="0" w:semiHidden="0" w:name="heading 8" w:locked="1"/>
    <w:lsdException w:qFormat="1" w:uiPriority="0" w:semiHidden="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ocked="1"/>
    <w:lsdException w:qFormat="1" w:unhideWhenUsed="0" w:uiPriority="39" w:semiHidden="0" w:name="toc 2" w:locked="1"/>
    <w:lsdException w:qFormat="1" w:unhideWhenUsed="0" w:uiPriority="39" w:semiHidden="0" w:name="toc 3" w:locked="1"/>
    <w:lsdException w:qFormat="1" w:unhideWhenUsed="0" w:uiPriority="0" w:semiHidden="0" w:name="toc 4" w:locked="1"/>
    <w:lsdException w:qFormat="1"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semiHidden="0"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3" w:firstLineChars="200"/>
      <w:jc w:val="both"/>
    </w:pPr>
    <w:rPr>
      <w:rFonts w:ascii="仿宋" w:hAnsi="仿宋" w:eastAsia="仿宋" w:cs="仿宋"/>
      <w:kern w:val="2"/>
      <w:sz w:val="32"/>
      <w:szCs w:val="21"/>
      <w:lang w:val="en-US" w:eastAsia="zh-CN" w:bidi="ar-SA"/>
    </w:rPr>
  </w:style>
  <w:style w:type="paragraph" w:styleId="3">
    <w:name w:val="heading 1"/>
    <w:basedOn w:val="1"/>
    <w:next w:val="1"/>
    <w:link w:val="32"/>
    <w:qFormat/>
    <w:locked/>
    <w:uiPriority w:val="99"/>
    <w:pPr>
      <w:widowControl/>
      <w:numPr>
        <w:ilvl w:val="0"/>
        <w:numId w:val="1"/>
      </w:numPr>
      <w:spacing w:before="100" w:beforeAutospacing="1" w:after="100" w:afterAutospacing="1"/>
      <w:ind w:firstLineChars="0"/>
      <w:jc w:val="center"/>
      <w:outlineLvl w:val="0"/>
    </w:pPr>
    <w:rPr>
      <w:rFonts w:ascii="宋体" w:hAnsi="宋体" w:eastAsia="黑体" w:cs="宋体"/>
      <w:b/>
      <w:bCs/>
      <w:kern w:val="36"/>
      <w:szCs w:val="48"/>
    </w:rPr>
  </w:style>
  <w:style w:type="paragraph" w:styleId="4">
    <w:name w:val="heading 2"/>
    <w:basedOn w:val="1"/>
    <w:next w:val="1"/>
    <w:link w:val="44"/>
    <w:unhideWhenUsed/>
    <w:qFormat/>
    <w:locked/>
    <w:uiPriority w:val="0"/>
    <w:pPr>
      <w:keepNext/>
      <w:keepLines/>
      <w:numPr>
        <w:ilvl w:val="1"/>
        <w:numId w:val="1"/>
      </w:numPr>
      <w:spacing w:before="120" w:after="120" w:line="240" w:lineRule="auto"/>
      <w:ind w:firstLineChars="0"/>
      <w:outlineLvl w:val="1"/>
    </w:pPr>
    <w:rPr>
      <w:rFonts w:ascii="Arial" w:hAnsi="Arial" w:eastAsia="楷体"/>
      <w:b/>
    </w:rPr>
  </w:style>
  <w:style w:type="paragraph" w:styleId="5">
    <w:name w:val="heading 3"/>
    <w:basedOn w:val="1"/>
    <w:next w:val="1"/>
    <w:link w:val="60"/>
    <w:unhideWhenUsed/>
    <w:qFormat/>
    <w:locked/>
    <w:uiPriority w:val="0"/>
    <w:pPr>
      <w:keepNext/>
      <w:keepLines/>
      <w:numPr>
        <w:ilvl w:val="2"/>
        <w:numId w:val="1"/>
      </w:numPr>
      <w:spacing w:before="120" w:after="120" w:line="240" w:lineRule="auto"/>
      <w:ind w:firstLine="680" w:firstLineChars="0"/>
      <w:outlineLvl w:val="2"/>
    </w:pPr>
    <w:rPr>
      <w:rFonts w:eastAsia="楷体"/>
      <w:b/>
    </w:rPr>
  </w:style>
  <w:style w:type="paragraph" w:styleId="6">
    <w:name w:val="heading 4"/>
    <w:basedOn w:val="1"/>
    <w:next w:val="1"/>
    <w:link w:val="45"/>
    <w:unhideWhenUsed/>
    <w:qFormat/>
    <w:locked/>
    <w:uiPriority w:val="0"/>
    <w:pPr>
      <w:keepNext/>
      <w:keepLines/>
      <w:numPr>
        <w:ilvl w:val="3"/>
        <w:numId w:val="1"/>
      </w:numPr>
      <w:spacing w:before="120" w:after="120" w:line="240" w:lineRule="auto"/>
      <w:ind w:firstLine="0" w:firstLineChars="0"/>
      <w:outlineLvl w:val="3"/>
    </w:pPr>
    <w:rPr>
      <w:rFonts w:ascii="Arial" w:hAnsi="Arial" w:eastAsia="楷体"/>
      <w:b/>
    </w:rPr>
  </w:style>
  <w:style w:type="paragraph" w:styleId="7">
    <w:name w:val="heading 5"/>
    <w:basedOn w:val="1"/>
    <w:next w:val="1"/>
    <w:link w:val="51"/>
    <w:unhideWhenUsed/>
    <w:qFormat/>
    <w:locked/>
    <w:uiPriority w:val="0"/>
    <w:pPr>
      <w:keepNext/>
      <w:keepLines/>
      <w:numPr>
        <w:ilvl w:val="4"/>
        <w:numId w:val="1"/>
      </w:numPr>
      <w:tabs>
        <w:tab w:val="left" w:pos="0"/>
      </w:tabs>
      <w:spacing w:before="120" w:after="120" w:line="240" w:lineRule="auto"/>
      <w:ind w:firstLine="0" w:firstLineChars="0"/>
      <w:jc w:val="left"/>
      <w:outlineLvl w:val="4"/>
    </w:pPr>
    <w:rPr>
      <w:rFonts w:eastAsia="楷体"/>
    </w:rPr>
  </w:style>
  <w:style w:type="paragraph" w:styleId="8">
    <w:name w:val="heading 6"/>
    <w:basedOn w:val="1"/>
    <w:next w:val="1"/>
    <w:unhideWhenUsed/>
    <w:qFormat/>
    <w:locked/>
    <w:uiPriority w:val="0"/>
    <w:pPr>
      <w:keepNext/>
      <w:keepLines/>
      <w:numPr>
        <w:ilvl w:val="5"/>
        <w:numId w:val="1"/>
      </w:numPr>
      <w:spacing w:before="240" w:after="64" w:line="317" w:lineRule="auto"/>
      <w:ind w:firstLine="0" w:firstLineChars="0"/>
      <w:outlineLvl w:val="5"/>
    </w:pPr>
    <w:rPr>
      <w:rFonts w:ascii="Arial" w:hAnsi="Arial" w:eastAsia="黑体"/>
      <w:b/>
      <w:sz w:val="24"/>
    </w:rPr>
  </w:style>
  <w:style w:type="paragraph" w:styleId="9">
    <w:name w:val="heading 7"/>
    <w:basedOn w:val="1"/>
    <w:next w:val="1"/>
    <w:unhideWhenUsed/>
    <w:qFormat/>
    <w:locked/>
    <w:uiPriority w:val="0"/>
    <w:pPr>
      <w:keepNext/>
      <w:keepLines/>
      <w:numPr>
        <w:ilvl w:val="6"/>
        <w:numId w:val="1"/>
      </w:numPr>
      <w:spacing w:before="240" w:after="64" w:line="317" w:lineRule="auto"/>
      <w:ind w:firstLine="0" w:firstLineChars="0"/>
      <w:outlineLvl w:val="6"/>
    </w:pPr>
    <w:rPr>
      <w:b/>
      <w:sz w:val="24"/>
    </w:rPr>
  </w:style>
  <w:style w:type="paragraph" w:styleId="10">
    <w:name w:val="heading 8"/>
    <w:basedOn w:val="1"/>
    <w:next w:val="1"/>
    <w:unhideWhenUsed/>
    <w:qFormat/>
    <w:locked/>
    <w:uiPriority w:val="0"/>
    <w:pPr>
      <w:keepNext/>
      <w:keepLines/>
      <w:numPr>
        <w:ilvl w:val="7"/>
        <w:numId w:val="1"/>
      </w:numPr>
      <w:spacing w:before="240" w:after="64" w:line="317" w:lineRule="auto"/>
      <w:ind w:firstLine="0" w:firstLineChars="0"/>
      <w:outlineLvl w:val="7"/>
    </w:pPr>
    <w:rPr>
      <w:rFonts w:ascii="Arial" w:hAnsi="Arial" w:eastAsia="黑体"/>
      <w:sz w:val="24"/>
    </w:rPr>
  </w:style>
  <w:style w:type="paragraph" w:styleId="11">
    <w:name w:val="heading 9"/>
    <w:basedOn w:val="1"/>
    <w:next w:val="1"/>
    <w:unhideWhenUsed/>
    <w:qFormat/>
    <w:locked/>
    <w:uiPriority w:val="0"/>
    <w:pPr>
      <w:keepNext/>
      <w:keepLines/>
      <w:numPr>
        <w:ilvl w:val="8"/>
        <w:numId w:val="1"/>
      </w:numPr>
      <w:spacing w:before="240" w:after="64" w:line="317" w:lineRule="auto"/>
      <w:ind w:firstLine="0" w:firstLineChars="0"/>
      <w:outlineLvl w:val="8"/>
    </w:pPr>
    <w:rPr>
      <w:rFonts w:ascii="Arial" w:hAnsi="Arial" w:eastAsia="黑体"/>
      <w:sz w:val="21"/>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overflowPunct w:val="0"/>
      <w:autoSpaceDE w:val="0"/>
      <w:autoSpaceDN w:val="0"/>
      <w:adjustRightInd w:val="0"/>
      <w:spacing w:after="120"/>
      <w:textAlignment w:val="baseline"/>
    </w:pPr>
    <w:rPr>
      <w:rFonts w:ascii="Calibri" w:hAnsi="Calibri" w:eastAsia="仿宋_GB2312" w:cs="宋体"/>
      <w:szCs w:val="24"/>
    </w:rPr>
  </w:style>
  <w:style w:type="paragraph" w:styleId="12">
    <w:name w:val="annotation text"/>
    <w:basedOn w:val="1"/>
    <w:unhideWhenUsed/>
    <w:qFormat/>
    <w:uiPriority w:val="99"/>
    <w:pPr>
      <w:jc w:val="left"/>
    </w:pPr>
    <w:rPr>
      <w:sz w:val="36"/>
    </w:rPr>
  </w:style>
  <w:style w:type="paragraph" w:styleId="13">
    <w:name w:val="Body Text Indent"/>
    <w:basedOn w:val="1"/>
    <w:unhideWhenUsed/>
    <w:qFormat/>
    <w:uiPriority w:val="99"/>
    <w:pPr>
      <w:spacing w:after="120"/>
      <w:ind w:left="420" w:leftChars="200"/>
    </w:pPr>
  </w:style>
  <w:style w:type="paragraph" w:styleId="14">
    <w:name w:val="toc 5"/>
    <w:basedOn w:val="1"/>
    <w:next w:val="1"/>
    <w:qFormat/>
    <w:locked/>
    <w:uiPriority w:val="0"/>
    <w:pPr>
      <w:ind w:left="1680" w:leftChars="800"/>
    </w:pPr>
  </w:style>
  <w:style w:type="paragraph" w:styleId="15">
    <w:name w:val="toc 3"/>
    <w:basedOn w:val="1"/>
    <w:next w:val="1"/>
    <w:qFormat/>
    <w:locked/>
    <w:uiPriority w:val="39"/>
    <w:pPr>
      <w:ind w:left="840" w:leftChars="400"/>
    </w:pPr>
  </w:style>
  <w:style w:type="paragraph" w:styleId="16">
    <w:name w:val="Date"/>
    <w:basedOn w:val="1"/>
    <w:next w:val="1"/>
    <w:link w:val="33"/>
    <w:qFormat/>
    <w:uiPriority w:val="99"/>
    <w:pPr>
      <w:ind w:left="100" w:leftChars="2500"/>
    </w:pPr>
  </w:style>
  <w:style w:type="paragraph" w:styleId="17">
    <w:name w:val="Balloon Text"/>
    <w:basedOn w:val="1"/>
    <w:link w:val="34"/>
    <w:semiHidden/>
    <w:qFormat/>
    <w:uiPriority w:val="99"/>
    <w:rPr>
      <w:sz w:val="18"/>
      <w:szCs w:val="18"/>
    </w:rPr>
  </w:style>
  <w:style w:type="paragraph" w:styleId="18">
    <w:name w:val="footer"/>
    <w:basedOn w:val="1"/>
    <w:link w:val="35"/>
    <w:qFormat/>
    <w:uiPriority w:val="99"/>
    <w:pPr>
      <w:tabs>
        <w:tab w:val="center" w:pos="4153"/>
        <w:tab w:val="right" w:pos="8306"/>
      </w:tabs>
      <w:snapToGrid w:val="0"/>
      <w:jc w:val="left"/>
    </w:pPr>
    <w:rPr>
      <w:sz w:val="18"/>
      <w:szCs w:val="18"/>
    </w:rPr>
  </w:style>
  <w:style w:type="paragraph" w:styleId="19">
    <w:name w:val="header"/>
    <w:basedOn w:val="1"/>
    <w:link w:val="36"/>
    <w:semiHidden/>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locked/>
    <w:uiPriority w:val="39"/>
  </w:style>
  <w:style w:type="paragraph" w:styleId="21">
    <w:name w:val="toc 4"/>
    <w:basedOn w:val="1"/>
    <w:next w:val="1"/>
    <w:qFormat/>
    <w:locked/>
    <w:uiPriority w:val="0"/>
    <w:pPr>
      <w:ind w:left="1260" w:leftChars="600"/>
    </w:pPr>
  </w:style>
  <w:style w:type="paragraph" w:styleId="22">
    <w:name w:val="toc 2"/>
    <w:basedOn w:val="1"/>
    <w:next w:val="1"/>
    <w:qFormat/>
    <w:locked/>
    <w:uiPriority w:val="39"/>
    <w:pPr>
      <w:ind w:left="420" w:leftChars="200"/>
    </w:pPr>
  </w:style>
  <w:style w:type="paragraph" w:styleId="23">
    <w:name w:val="Normal (Web)"/>
    <w:basedOn w:val="1"/>
    <w:semiHidden/>
    <w:unhideWhenUsed/>
    <w:qFormat/>
    <w:uiPriority w:val="99"/>
    <w:pPr>
      <w:spacing w:beforeAutospacing="1" w:afterAutospacing="1"/>
      <w:jc w:val="left"/>
    </w:pPr>
    <w:rPr>
      <w:rFonts w:cs="Times New Roman"/>
      <w:kern w:val="0"/>
      <w:sz w:val="24"/>
    </w:rPr>
  </w:style>
  <w:style w:type="paragraph" w:styleId="24">
    <w:name w:val="Body Text First Indent 2"/>
    <w:basedOn w:val="13"/>
    <w:next w:val="1"/>
    <w:qFormat/>
    <w:uiPriority w:val="99"/>
    <w:pPr>
      <w:ind w:firstLine="420"/>
    </w:pPr>
    <w:rPr>
      <w:rFonts w:eastAsia="宋体"/>
      <w:szCs w:val="24"/>
    </w:rPr>
  </w:style>
  <w:style w:type="table" w:styleId="26">
    <w:name w:val="Table Grid"/>
    <w:basedOn w:val="2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page number"/>
    <w:basedOn w:val="27"/>
    <w:qFormat/>
    <w:uiPriority w:val="99"/>
    <w:rPr>
      <w:rFonts w:cs="Times New Roman"/>
    </w:rPr>
  </w:style>
  <w:style w:type="character" w:styleId="29">
    <w:name w:val="Hyperlink"/>
    <w:basedOn w:val="27"/>
    <w:qFormat/>
    <w:uiPriority w:val="99"/>
    <w:rPr>
      <w:color w:val="0000FF"/>
      <w:u w:val="single"/>
    </w:rPr>
  </w:style>
  <w:style w:type="character" w:styleId="30">
    <w:name w:val="annotation reference"/>
    <w:basedOn w:val="27"/>
    <w:semiHidden/>
    <w:unhideWhenUsed/>
    <w:qFormat/>
    <w:uiPriority w:val="99"/>
    <w:rPr>
      <w:sz w:val="21"/>
      <w:szCs w:val="21"/>
    </w:rPr>
  </w:style>
  <w:style w:type="paragraph" w:customStyle="1" w:styleId="31">
    <w:name w:val="段"/>
    <w:next w:val="1"/>
    <w:qFormat/>
    <w:uiPriority w:val="0"/>
    <w:pPr>
      <w:autoSpaceDE w:val="0"/>
      <w:autoSpaceDN w:val="0"/>
      <w:adjustRightInd w:val="0"/>
      <w:snapToGrid w:val="0"/>
      <w:spacing w:line="360" w:lineRule="auto"/>
      <w:ind w:firstLine="200" w:firstLineChars="200"/>
      <w:jc w:val="both"/>
    </w:pPr>
    <w:rPr>
      <w:rFonts w:ascii="宋体" w:hAnsi="Calibri" w:eastAsia="宋体" w:cs="Times New Roman"/>
      <w:sz w:val="24"/>
      <w:szCs w:val="22"/>
      <w:lang w:val="en-US" w:eastAsia="zh-CN" w:bidi="ar-SA"/>
    </w:rPr>
  </w:style>
  <w:style w:type="character" w:customStyle="1" w:styleId="32">
    <w:name w:val="标题 1 Char"/>
    <w:basedOn w:val="27"/>
    <w:link w:val="3"/>
    <w:qFormat/>
    <w:locked/>
    <w:uiPriority w:val="99"/>
    <w:rPr>
      <w:rFonts w:ascii="宋体" w:hAnsi="宋体" w:eastAsia="黑体" w:cs="宋体"/>
      <w:b/>
      <w:bCs/>
      <w:kern w:val="36"/>
      <w:sz w:val="32"/>
      <w:szCs w:val="48"/>
      <w:lang w:val="en-US" w:eastAsia="zh-CN"/>
    </w:rPr>
  </w:style>
  <w:style w:type="character" w:customStyle="1" w:styleId="33">
    <w:name w:val="日期 Char"/>
    <w:basedOn w:val="27"/>
    <w:link w:val="16"/>
    <w:semiHidden/>
    <w:qFormat/>
    <w:locked/>
    <w:uiPriority w:val="99"/>
    <w:rPr>
      <w:rFonts w:ascii="Calibri" w:hAnsi="Calibri" w:cs="Calibri"/>
      <w:sz w:val="21"/>
      <w:szCs w:val="21"/>
    </w:rPr>
  </w:style>
  <w:style w:type="character" w:customStyle="1" w:styleId="34">
    <w:name w:val="批注框文本 Char"/>
    <w:basedOn w:val="27"/>
    <w:link w:val="17"/>
    <w:semiHidden/>
    <w:qFormat/>
    <w:locked/>
    <w:uiPriority w:val="99"/>
    <w:rPr>
      <w:rFonts w:ascii="Calibri" w:hAnsi="Calibri" w:eastAsia="宋体" w:cs="Calibri"/>
      <w:kern w:val="2"/>
      <w:sz w:val="18"/>
      <w:szCs w:val="18"/>
    </w:rPr>
  </w:style>
  <w:style w:type="character" w:customStyle="1" w:styleId="35">
    <w:name w:val="页脚 Char"/>
    <w:basedOn w:val="27"/>
    <w:link w:val="18"/>
    <w:qFormat/>
    <w:locked/>
    <w:uiPriority w:val="99"/>
    <w:rPr>
      <w:sz w:val="18"/>
      <w:szCs w:val="18"/>
    </w:rPr>
  </w:style>
  <w:style w:type="character" w:customStyle="1" w:styleId="36">
    <w:name w:val="页眉 Char"/>
    <w:basedOn w:val="27"/>
    <w:link w:val="19"/>
    <w:semiHidden/>
    <w:qFormat/>
    <w:locked/>
    <w:uiPriority w:val="99"/>
    <w:rPr>
      <w:sz w:val="18"/>
      <w:szCs w:val="18"/>
    </w:rPr>
  </w:style>
  <w:style w:type="paragraph" w:customStyle="1" w:styleId="37">
    <w:name w:val="列出段落1"/>
    <w:basedOn w:val="1"/>
    <w:qFormat/>
    <w:uiPriority w:val="99"/>
    <w:pPr>
      <w:ind w:firstLine="420"/>
    </w:pPr>
  </w:style>
  <w:style w:type="paragraph" w:customStyle="1" w:styleId="38">
    <w:name w:val="p0"/>
    <w:basedOn w:val="1"/>
    <w:qFormat/>
    <w:uiPriority w:val="99"/>
    <w:pPr>
      <w:widowControl/>
    </w:pPr>
    <w:rPr>
      <w:rFonts w:ascii="Times New Roman" w:hAnsi="Times New Roman" w:cs="Times New Roman"/>
      <w:kern w:val="0"/>
    </w:rPr>
  </w:style>
  <w:style w:type="paragraph" w:customStyle="1" w:styleId="39">
    <w:name w:val="列出段落11"/>
    <w:basedOn w:val="1"/>
    <w:qFormat/>
    <w:uiPriority w:val="99"/>
    <w:pPr>
      <w:ind w:firstLine="420"/>
    </w:pPr>
  </w:style>
  <w:style w:type="paragraph" w:customStyle="1" w:styleId="40">
    <w:name w:val="列出段落2"/>
    <w:basedOn w:val="1"/>
    <w:qFormat/>
    <w:uiPriority w:val="99"/>
    <w:pPr>
      <w:ind w:firstLine="420"/>
    </w:pPr>
  </w:style>
  <w:style w:type="paragraph" w:customStyle="1" w:styleId="41">
    <w:name w:val="列出段落3"/>
    <w:basedOn w:val="1"/>
    <w:qFormat/>
    <w:uiPriority w:val="99"/>
    <w:pPr>
      <w:ind w:firstLine="420"/>
    </w:pPr>
  </w:style>
  <w:style w:type="paragraph" w:customStyle="1" w:styleId="42">
    <w:name w:val="无间隔1"/>
    <w:qFormat/>
    <w:uiPriority w:val="99"/>
    <w:pPr>
      <w:widowControl w:val="0"/>
      <w:jc w:val="both"/>
    </w:pPr>
    <w:rPr>
      <w:rFonts w:ascii="Calibri" w:hAnsi="Calibri" w:eastAsia="宋体" w:cs="Calibri"/>
      <w:kern w:val="2"/>
      <w:sz w:val="21"/>
      <w:szCs w:val="21"/>
      <w:lang w:val="en-US" w:eastAsia="zh-CN" w:bidi="ar-SA"/>
    </w:rPr>
  </w:style>
  <w:style w:type="character" w:customStyle="1" w:styleId="43">
    <w:name w:val="font31"/>
    <w:basedOn w:val="27"/>
    <w:qFormat/>
    <w:uiPriority w:val="0"/>
    <w:rPr>
      <w:rFonts w:hint="eastAsia" w:ascii="宋体" w:hAnsi="宋体" w:eastAsia="宋体" w:cs="宋体"/>
      <w:color w:val="000000"/>
      <w:sz w:val="22"/>
      <w:szCs w:val="22"/>
      <w:u w:val="none"/>
    </w:rPr>
  </w:style>
  <w:style w:type="character" w:customStyle="1" w:styleId="44">
    <w:name w:val="标题 2 Char"/>
    <w:link w:val="4"/>
    <w:qFormat/>
    <w:uiPriority w:val="99"/>
    <w:rPr>
      <w:rFonts w:ascii="Arial" w:hAnsi="Arial" w:eastAsia="楷体"/>
      <w:b/>
      <w:sz w:val="28"/>
    </w:rPr>
  </w:style>
  <w:style w:type="character" w:customStyle="1" w:styleId="45">
    <w:name w:val="标题 4 Char"/>
    <w:link w:val="6"/>
    <w:qFormat/>
    <w:uiPriority w:val="0"/>
    <w:rPr>
      <w:rFonts w:ascii="Arial" w:hAnsi="Arial" w:eastAsia="楷体"/>
      <w:b/>
      <w:sz w:val="28"/>
    </w:rPr>
  </w:style>
  <w:style w:type="character" w:customStyle="1" w:styleId="46">
    <w:name w:val="font41"/>
    <w:basedOn w:val="27"/>
    <w:qFormat/>
    <w:uiPriority w:val="0"/>
    <w:rPr>
      <w:rFonts w:hint="eastAsia" w:ascii="宋体" w:hAnsi="宋体" w:eastAsia="宋体" w:cs="宋体"/>
      <w:b/>
      <w:color w:val="000000"/>
      <w:sz w:val="32"/>
      <w:szCs w:val="32"/>
      <w:u w:val="none"/>
    </w:rPr>
  </w:style>
  <w:style w:type="paragraph" w:customStyle="1" w:styleId="47">
    <w:name w:val="WPSOffice手动目录 1"/>
    <w:qFormat/>
    <w:uiPriority w:val="0"/>
    <w:rPr>
      <w:rFonts w:ascii="Times New Roman" w:hAnsi="Times New Roman" w:eastAsia="宋体" w:cs="Times New Roman"/>
      <w:lang w:val="en-US" w:eastAsia="zh-CN" w:bidi="ar-SA"/>
    </w:rPr>
  </w:style>
  <w:style w:type="paragraph" w:customStyle="1" w:styleId="48">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9">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50">
    <w:name w:val="列表段落1"/>
    <w:basedOn w:val="1"/>
    <w:qFormat/>
    <w:uiPriority w:val="99"/>
    <w:pPr>
      <w:ind w:firstLine="420"/>
    </w:pPr>
  </w:style>
  <w:style w:type="character" w:customStyle="1" w:styleId="51">
    <w:name w:val="标题 5 Char"/>
    <w:basedOn w:val="27"/>
    <w:link w:val="7"/>
    <w:qFormat/>
    <w:uiPriority w:val="0"/>
    <w:rPr>
      <w:rFonts w:ascii="仿宋" w:hAnsi="仿宋" w:eastAsia="楷体" w:cs="仿宋"/>
      <w:kern w:val="2"/>
      <w:sz w:val="32"/>
      <w:szCs w:val="21"/>
    </w:rPr>
  </w:style>
  <w:style w:type="paragraph" w:customStyle="1" w:styleId="52">
    <w:name w:val="正文（缩进）"/>
    <w:basedOn w:val="1"/>
    <w:qFormat/>
    <w:uiPriority w:val="0"/>
    <w:pPr>
      <w:spacing w:before="156" w:after="156" w:line="240" w:lineRule="auto"/>
      <w:ind w:firstLine="0" w:firstLineChars="0"/>
    </w:pPr>
    <w:rPr>
      <w:rFonts w:ascii="Calibri" w:hAnsi="Calibri" w:eastAsia="宋体" w:cs="Times New Roman"/>
      <w:sz w:val="21"/>
      <w:szCs w:val="24"/>
    </w:rPr>
  </w:style>
  <w:style w:type="paragraph" w:styleId="53">
    <w:name w:val="List Paragraph"/>
    <w:basedOn w:val="1"/>
    <w:qFormat/>
    <w:uiPriority w:val="99"/>
    <w:pPr>
      <w:ind w:firstLine="420"/>
    </w:pPr>
  </w:style>
  <w:style w:type="paragraph" w:customStyle="1" w:styleId="54">
    <w:name w:val="CD正文"/>
    <w:basedOn w:val="1"/>
    <w:qFormat/>
    <w:uiPriority w:val="0"/>
    <w:pPr>
      <w:spacing w:line="360" w:lineRule="auto"/>
      <w:ind w:firstLine="493"/>
    </w:pPr>
    <w:rPr>
      <w:sz w:val="30"/>
      <w:szCs w:val="28"/>
    </w:rPr>
  </w:style>
  <w:style w:type="paragraph" w:customStyle="1" w:styleId="55">
    <w:name w:val="Body Text First Indent 21"/>
    <w:basedOn w:val="56"/>
    <w:next w:val="1"/>
    <w:qFormat/>
    <w:uiPriority w:val="0"/>
    <w:pPr>
      <w:ind w:left="560" w:firstLine="420"/>
    </w:pPr>
    <w:rPr>
      <w:rFonts w:ascii="幼圆" w:eastAsia="幼圆"/>
      <w:sz w:val="28"/>
      <w:szCs w:val="28"/>
    </w:rPr>
  </w:style>
  <w:style w:type="paragraph" w:customStyle="1" w:styleId="56">
    <w:name w:val="Body Text Indent1"/>
    <w:basedOn w:val="1"/>
    <w:next w:val="55"/>
    <w:qFormat/>
    <w:uiPriority w:val="0"/>
    <w:pPr>
      <w:spacing w:before="100" w:beforeAutospacing="1"/>
      <w:ind w:left="420" w:leftChars="200"/>
    </w:pPr>
    <w:rPr>
      <w:rFonts w:ascii="Times New Roman" w:hAnsi="Times New Roman" w:cs="Times New Roman"/>
    </w:rPr>
  </w:style>
  <w:style w:type="table" w:customStyle="1" w:styleId="57">
    <w:name w:val="TableGrid"/>
    <w:qFormat/>
    <w:uiPriority w:val="0"/>
    <w:rPr>
      <w:kern w:val="2"/>
      <w:sz w:val="21"/>
      <w:szCs w:val="22"/>
    </w:rPr>
    <w:tblPr>
      <w:tblCellMar>
        <w:top w:w="0" w:type="dxa"/>
        <w:left w:w="0" w:type="dxa"/>
        <w:bottom w:w="0" w:type="dxa"/>
        <w:right w:w="0" w:type="dxa"/>
      </w:tblCellMar>
    </w:tblPr>
  </w:style>
  <w:style w:type="character" w:customStyle="1" w:styleId="58">
    <w:name w:val="font112"/>
    <w:basedOn w:val="27"/>
    <w:qFormat/>
    <w:uiPriority w:val="0"/>
    <w:rPr>
      <w:rFonts w:ascii="Arial" w:hAnsi="Arial" w:cs="Arial"/>
      <w:color w:val="000000"/>
      <w:sz w:val="20"/>
      <w:szCs w:val="20"/>
      <w:u w:val="none"/>
    </w:rPr>
  </w:style>
  <w:style w:type="character" w:customStyle="1" w:styleId="59">
    <w:name w:val="font71"/>
    <w:basedOn w:val="27"/>
    <w:qFormat/>
    <w:uiPriority w:val="0"/>
    <w:rPr>
      <w:rFonts w:ascii="Arial" w:hAnsi="Arial" w:cs="Arial"/>
      <w:color w:val="000000"/>
      <w:sz w:val="20"/>
      <w:szCs w:val="20"/>
      <w:u w:val="none"/>
    </w:rPr>
  </w:style>
  <w:style w:type="character" w:customStyle="1" w:styleId="60">
    <w:name w:val="标题 3 Char"/>
    <w:link w:val="5"/>
    <w:qFormat/>
    <w:uiPriority w:val="0"/>
    <w:rPr>
      <w:rFonts w:eastAsia="楷体"/>
      <w:b/>
    </w:rPr>
  </w:style>
  <w:style w:type="paragraph" w:customStyle="1" w:styleId="61">
    <w:name w:val="样式 标题 3 + 加粗"/>
    <w:basedOn w:val="5"/>
    <w:qFormat/>
    <w:uiPriority w:val="0"/>
    <w:rPr>
      <w:sz w:val="3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microsoft.com/office/2011/relationships/people" Target="people.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92A57C-416F-490C-94B8-C24DFE88BAFD}">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36</Pages>
  <Words>8730</Words>
  <Characters>9294</Characters>
  <Lines>132</Lines>
  <Paragraphs>37</Paragraphs>
  <TotalTime>38</TotalTime>
  <ScaleCrop>false</ScaleCrop>
  <LinksUpToDate>false</LinksUpToDate>
  <CharactersWithSpaces>9852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2020-10-17T08:23:00Z</dcterms:created>
  <dc:creator>微软用户</dc:creator>
  <cp:lastModifiedBy>卌</cp:lastModifiedBy>
  <cp:lastPrinted>2021-05-26T09:11:00Z</cp:lastPrinted>
  <dcterms:modified xsi:type="dcterms:W3CDTF">2025-08-19T02:00:48Z</dcterms:modified>
  <dc:title>2017年度襄阳市市级精准扶贫专项资金</dc:title>
  <cp:revision>157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CB178B0B81FF4ECAA5366F4AC3DC1B18</vt:lpwstr>
  </property>
  <property fmtid="{D5CDD505-2E9C-101B-9397-08002B2CF9AE}" pid="4" name="KSOTemplateDocerSaveRecord">
    <vt:lpwstr>eyJoZGlkIjoiNmY4ZTU1M2I0NWY4ODllZjA5MWJmM2I2OGRkZjE2MjEiLCJ1c2VySWQiOiI4NjYwMzYxNDYifQ==</vt:lpwstr>
  </property>
</Properties>
</file>